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Document.xml" ContentType="application/vnd.openxmlformats-officedocument.wordprocessingml.commentsExtended+xml"/>
  <Override PartName="/word/commentsDocument.xml" ContentType="application/vnd.openxmlformats-officedocument.wordprocessingml.comments+xml"/>
  <Override PartName="/word/commentsIds.xml" ContentType="application/vnd.openxmlformats-officedocument.wordprocessingml.commentsIds+xml"/>
  <Override PartName="/word/commentsIdsDocument.xml" ContentType="application/vnd.openxmlformats-officedocument.wordprocessingml.commentsIds+xml"/>
  <Override PartName="/word/peopleDocument.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3F7A50" w14:paraId="7C46BA50" w14:textId="77777777">
        <w:tc>
          <w:tcPr>
            <w:tcW w:w="1384" w:type="dxa"/>
            <w:tcBorders>
              <w:top w:val="none" w:sz="4" w:space="0" w:color="000000"/>
              <w:left w:val="none" w:sz="4" w:space="0" w:color="000000"/>
              <w:bottom w:val="none" w:sz="4" w:space="0" w:color="000000"/>
            </w:tcBorders>
          </w:tcPr>
          <w:p w14:paraId="1E643539" w14:textId="77777777" w:rsidR="003F7A50" w:rsidRDefault="003F7A50">
            <w:pPr>
              <w:rPr>
                <w:rFonts w:asciiTheme="minorHAnsi" w:hAnsiTheme="minorHAnsi" w:cs="Arial"/>
                <w:b/>
                <w:sz w:val="28"/>
              </w:rPr>
            </w:pPr>
          </w:p>
        </w:tc>
        <w:tc>
          <w:tcPr>
            <w:tcW w:w="8224" w:type="dxa"/>
            <w:tcBorders>
              <w:top w:val="none" w:sz="4" w:space="0" w:color="000000"/>
              <w:bottom w:val="single" w:sz="4" w:space="0" w:color="auto"/>
              <w:right w:val="none" w:sz="4" w:space="0" w:color="000000"/>
            </w:tcBorders>
          </w:tcPr>
          <w:p w14:paraId="055A8255" w14:textId="77777777" w:rsidR="003F7A50" w:rsidRDefault="003C00B3">
            <w:pPr>
              <w:rPr>
                <w:rFonts w:asciiTheme="minorHAnsi" w:hAnsiTheme="minorHAnsi"/>
                <w:b/>
                <w:sz w:val="28"/>
              </w:rPr>
            </w:pPr>
            <w:bookmarkStart w:id="0" w:name="_Toc392669625"/>
            <w:r>
              <w:rPr>
                <w:rFonts w:asciiTheme="minorHAnsi" w:hAnsiTheme="minorHAnsi"/>
                <w:b/>
                <w:sz w:val="36"/>
              </w:rPr>
              <w:t>CONTRAT D’ACHAT</w:t>
            </w:r>
            <w:bookmarkEnd w:id="0"/>
          </w:p>
        </w:tc>
      </w:tr>
      <w:tr w:rsidR="003F7A50" w14:paraId="6428426F" w14:textId="77777777">
        <w:tc>
          <w:tcPr>
            <w:tcW w:w="1384" w:type="dxa"/>
            <w:tcBorders>
              <w:top w:val="none" w:sz="4" w:space="0" w:color="000000"/>
              <w:left w:val="none" w:sz="4" w:space="0" w:color="000000"/>
              <w:bottom w:val="none" w:sz="4" w:space="0" w:color="000000"/>
            </w:tcBorders>
          </w:tcPr>
          <w:p w14:paraId="40667B2F" w14:textId="77777777" w:rsidR="003F7A50" w:rsidRDefault="003F7A50">
            <w:pPr>
              <w:rPr>
                <w:rFonts w:asciiTheme="minorHAnsi" w:hAnsiTheme="minorHAnsi" w:cs="Arial"/>
                <w:b/>
                <w:sz w:val="24"/>
              </w:rPr>
            </w:pPr>
          </w:p>
        </w:tc>
        <w:tc>
          <w:tcPr>
            <w:tcW w:w="8224" w:type="dxa"/>
            <w:tcBorders>
              <w:bottom w:val="single" w:sz="4" w:space="0" w:color="auto"/>
              <w:right w:val="none" w:sz="4" w:space="0" w:color="000000"/>
            </w:tcBorders>
          </w:tcPr>
          <w:p w14:paraId="3690981C" w14:textId="1DD554C7" w:rsidR="003F7A50" w:rsidRDefault="00F97638">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3C00B3">
                  <w:rPr>
                    <w:rFonts w:ascii="MS Gothic" w:eastAsia="MS Gothic" w:hAnsi="MS Gothic" w:hint="eastAsia"/>
                    <w:b/>
                    <w:smallCaps/>
                    <w:sz w:val="24"/>
                  </w:rPr>
                  <w:t>☒</w:t>
                </w:r>
              </w:sdtContent>
            </w:sdt>
            <w:r w:rsidR="003C00B3">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3C00B3">
                  <w:rPr>
                    <w:rFonts w:ascii="Segoe UI Symbol" w:eastAsia="MS Gothic" w:hAnsi="Segoe UI Symbol" w:cs="Segoe UI Symbol"/>
                    <w:b/>
                    <w:smallCaps/>
                    <w:sz w:val="24"/>
                  </w:rPr>
                  <w:t>☐</w:t>
                </w:r>
              </w:sdtContent>
            </w:sdt>
            <w:r w:rsidR="003C00B3">
              <w:rPr>
                <w:rFonts w:asciiTheme="minorHAnsi" w:hAnsiTheme="minorHAnsi"/>
                <w:b/>
                <w:smallCaps/>
                <w:sz w:val="24"/>
              </w:rPr>
              <w:t>Fournitures</w:t>
            </w:r>
          </w:p>
        </w:tc>
      </w:tr>
      <w:tr w:rsidR="003F7A50" w14:paraId="353E829E" w14:textId="77777777">
        <w:tc>
          <w:tcPr>
            <w:tcW w:w="1384" w:type="dxa"/>
            <w:tcBorders>
              <w:top w:val="none" w:sz="4" w:space="0" w:color="000000"/>
              <w:left w:val="none" w:sz="4" w:space="0" w:color="000000"/>
              <w:bottom w:val="none" w:sz="4" w:space="0" w:color="000000"/>
            </w:tcBorders>
          </w:tcPr>
          <w:p w14:paraId="77899B79" w14:textId="77777777" w:rsidR="003F7A50" w:rsidRDefault="003F7A50">
            <w:pPr>
              <w:rPr>
                <w:rFonts w:asciiTheme="minorHAnsi" w:hAnsiTheme="minorHAnsi" w:cs="Arial"/>
                <w:b/>
                <w:sz w:val="24"/>
              </w:rPr>
            </w:pPr>
          </w:p>
        </w:tc>
        <w:tc>
          <w:tcPr>
            <w:tcW w:w="8224" w:type="dxa"/>
            <w:tcBorders>
              <w:bottom w:val="single" w:sz="4" w:space="0" w:color="auto"/>
              <w:right w:val="none" w:sz="4" w:space="0" w:color="000000"/>
            </w:tcBorders>
          </w:tcPr>
          <w:p w14:paraId="751E7A86" w14:textId="77777777" w:rsidR="003F7A50" w:rsidRDefault="003C00B3">
            <w:pPr>
              <w:rPr>
                <w:rFonts w:asciiTheme="minorHAnsi" w:hAnsiTheme="minorHAnsi"/>
                <w:b/>
                <w:sz w:val="24"/>
              </w:rPr>
            </w:pPr>
            <w:r>
              <w:rPr>
                <w:rFonts w:asciiTheme="minorHAnsi" w:hAnsiTheme="minorHAnsi"/>
                <w:b/>
                <w:smallCaps/>
                <w:sz w:val="24"/>
                <w:highlight w:val="yellow"/>
              </w:rPr>
              <w:t>Numéro</w:t>
            </w:r>
            <w:r>
              <w:rPr>
                <w:rFonts w:asciiTheme="minorHAnsi" w:hAnsiTheme="minorHAnsi"/>
                <w:b/>
                <w:smallCaps/>
                <w:sz w:val="24"/>
              </w:rPr>
              <w:t xml:space="preserve"> : </w:t>
            </w:r>
          </w:p>
        </w:tc>
      </w:tr>
      <w:tr w:rsidR="003F7A50" w14:paraId="55BDCF78" w14:textId="77777777">
        <w:tc>
          <w:tcPr>
            <w:tcW w:w="9608" w:type="dxa"/>
            <w:gridSpan w:val="2"/>
            <w:tcBorders>
              <w:top w:val="none" w:sz="4" w:space="0" w:color="000000"/>
              <w:left w:val="none" w:sz="4" w:space="0" w:color="000000"/>
              <w:bottom w:val="none" w:sz="4" w:space="0" w:color="000000"/>
              <w:right w:val="none" w:sz="4" w:space="0" w:color="000000"/>
            </w:tcBorders>
          </w:tcPr>
          <w:p w14:paraId="3A25C330" w14:textId="77777777" w:rsidR="003F7A50" w:rsidRDefault="003F7A50">
            <w:pPr>
              <w:rPr>
                <w:rFonts w:asciiTheme="minorHAnsi" w:hAnsiTheme="minorHAnsi" w:cs="Arial"/>
                <w:b/>
                <w:sz w:val="24"/>
              </w:rPr>
            </w:pPr>
          </w:p>
        </w:tc>
      </w:tr>
      <w:tr w:rsidR="003F7A50" w14:paraId="1B1731DD" w14:textId="77777777">
        <w:tc>
          <w:tcPr>
            <w:tcW w:w="1384" w:type="dxa"/>
            <w:tcBorders>
              <w:top w:val="none" w:sz="4" w:space="0" w:color="000000"/>
              <w:left w:val="none" w:sz="4" w:space="0" w:color="000000"/>
              <w:bottom w:val="none" w:sz="4" w:space="0" w:color="000000"/>
              <w:right w:val="single" w:sz="4" w:space="0" w:color="auto"/>
            </w:tcBorders>
          </w:tcPr>
          <w:p w14:paraId="6DCD0FEC" w14:textId="77777777" w:rsidR="003F7A50" w:rsidRDefault="003F7A50">
            <w:pPr>
              <w:rPr>
                <w:rFonts w:asciiTheme="minorHAnsi" w:hAnsiTheme="minorHAnsi" w:cs="Arial"/>
                <w:b/>
                <w:sz w:val="24"/>
              </w:rPr>
            </w:pPr>
          </w:p>
        </w:tc>
        <w:tc>
          <w:tcPr>
            <w:tcW w:w="8224" w:type="dxa"/>
            <w:tcBorders>
              <w:top w:val="none" w:sz="4" w:space="0" w:color="000000"/>
              <w:left w:val="single" w:sz="4" w:space="0" w:color="auto"/>
              <w:bottom w:val="single" w:sz="4" w:space="0" w:color="auto"/>
              <w:right w:val="none" w:sz="4" w:space="0" w:color="000000"/>
            </w:tcBorders>
          </w:tcPr>
          <w:p w14:paraId="6EE8CF10" w14:textId="77777777" w:rsidR="003F7A50" w:rsidRPr="003C00B3" w:rsidRDefault="003C00B3">
            <w:pPr>
              <w:rPr>
                <w:rFonts w:asciiTheme="minorHAnsi" w:hAnsiTheme="minorHAnsi"/>
                <w:b/>
                <w:caps/>
                <w:smallCaps/>
                <w:sz w:val="24"/>
              </w:rPr>
            </w:pPr>
            <w:bookmarkStart w:id="1" w:name="_Toc392669627"/>
            <w:r w:rsidRPr="003C00B3">
              <w:rPr>
                <w:rFonts w:asciiTheme="minorHAnsi" w:hAnsiTheme="minorHAnsi"/>
                <w:b/>
                <w:caps/>
                <w:sz w:val="24"/>
              </w:rPr>
              <w:t>OBJET du contrat</w:t>
            </w:r>
            <w:r w:rsidRPr="003C00B3">
              <w:rPr>
                <w:rFonts w:asciiTheme="minorHAnsi" w:hAnsiTheme="minorHAnsi"/>
                <w:b/>
                <w:smallCaps/>
                <w:sz w:val="24"/>
              </w:rPr>
              <w:t> :</w:t>
            </w:r>
            <w:bookmarkEnd w:id="1"/>
          </w:p>
          <w:p w14:paraId="745C7C3D" w14:textId="00D4ED20" w:rsidR="003F7A50" w:rsidRPr="003C00B3" w:rsidRDefault="00B3700E" w:rsidP="00702E13">
            <w:pPr>
              <w:rPr>
                <w:rFonts w:asciiTheme="minorHAnsi" w:hAnsiTheme="minorHAnsi" w:cs="Arial"/>
                <w:sz w:val="24"/>
              </w:rPr>
            </w:pPr>
            <w:r w:rsidRPr="00516EE6">
              <w:rPr>
                <w:rFonts w:asciiTheme="minorHAnsi" w:hAnsiTheme="minorHAnsi" w:cs="Arial"/>
                <w:i/>
                <w:sz w:val="24"/>
              </w:rPr>
              <w:t>Organisations et réalisation de formations en gestion des établissements scolaires y compris en gestion de la participation communautaire</w:t>
            </w:r>
          </w:p>
        </w:tc>
      </w:tr>
      <w:tr w:rsidR="003F7A50" w14:paraId="3DA45494" w14:textId="77777777">
        <w:trPr>
          <w:trHeight w:val="318"/>
        </w:trPr>
        <w:tc>
          <w:tcPr>
            <w:tcW w:w="9608" w:type="dxa"/>
            <w:gridSpan w:val="2"/>
            <w:tcBorders>
              <w:top w:val="none" w:sz="4" w:space="0" w:color="000000"/>
              <w:left w:val="none" w:sz="4" w:space="0" w:color="000000"/>
              <w:bottom w:val="none" w:sz="4" w:space="0" w:color="000000"/>
              <w:right w:val="none" w:sz="4" w:space="0" w:color="000000"/>
            </w:tcBorders>
          </w:tcPr>
          <w:p w14:paraId="63E0AEF2" w14:textId="77777777" w:rsidR="003F7A50" w:rsidRDefault="003F7A50">
            <w:pPr>
              <w:rPr>
                <w:rFonts w:asciiTheme="minorHAnsi" w:hAnsiTheme="minorHAnsi" w:cs="Arial"/>
                <w:b/>
                <w:sz w:val="24"/>
              </w:rPr>
            </w:pPr>
          </w:p>
        </w:tc>
      </w:tr>
      <w:tr w:rsidR="003F7A50" w14:paraId="26921AA7" w14:textId="77777777">
        <w:tc>
          <w:tcPr>
            <w:tcW w:w="1384" w:type="dxa"/>
            <w:tcBorders>
              <w:top w:val="none" w:sz="4" w:space="0" w:color="000000"/>
              <w:left w:val="none" w:sz="4" w:space="0" w:color="000000"/>
              <w:bottom w:val="none" w:sz="4" w:space="0" w:color="000000"/>
              <w:right w:val="single" w:sz="4" w:space="0" w:color="auto"/>
            </w:tcBorders>
          </w:tcPr>
          <w:p w14:paraId="644D835C" w14:textId="77777777" w:rsidR="003F7A50" w:rsidRDefault="003F7A50">
            <w:pPr>
              <w:rPr>
                <w:rFonts w:asciiTheme="minorHAnsi" w:hAnsiTheme="minorHAnsi" w:cs="Arial"/>
                <w:b/>
                <w:sz w:val="24"/>
              </w:rPr>
            </w:pPr>
          </w:p>
        </w:tc>
        <w:tc>
          <w:tcPr>
            <w:tcW w:w="8224" w:type="dxa"/>
            <w:tcBorders>
              <w:top w:val="none" w:sz="4" w:space="0" w:color="000000"/>
              <w:left w:val="single" w:sz="4" w:space="0" w:color="auto"/>
              <w:bottom w:val="single" w:sz="4" w:space="0" w:color="auto"/>
              <w:right w:val="none" w:sz="4" w:space="0" w:color="000000"/>
            </w:tcBorders>
          </w:tcPr>
          <w:p w14:paraId="0CB55936" w14:textId="77777777" w:rsidR="003F7A50" w:rsidRDefault="003C00B3">
            <w:pPr>
              <w:rPr>
                <w:rFonts w:asciiTheme="minorHAnsi" w:hAnsiTheme="minorHAnsi"/>
                <w:b/>
                <w:caps/>
                <w:smallCaps/>
                <w:sz w:val="24"/>
              </w:rPr>
            </w:pPr>
            <w:bookmarkStart w:id="2" w:name="_Toc392669628"/>
            <w:r>
              <w:rPr>
                <w:rFonts w:asciiTheme="minorHAnsi" w:hAnsiTheme="minorHAnsi"/>
                <w:b/>
                <w:smallCaps/>
                <w:sz w:val="24"/>
              </w:rPr>
              <w:t>MONTANT MAXIMAL DU CONTRAT :</w:t>
            </w:r>
            <w:bookmarkEnd w:id="2"/>
          </w:p>
          <w:p w14:paraId="4AB89753" w14:textId="4763E0A0" w:rsidR="003F7A50" w:rsidRDefault="003F7A50">
            <w:pPr>
              <w:rPr>
                <w:rFonts w:asciiTheme="minorHAnsi" w:hAnsiTheme="minorHAnsi" w:cs="Arial"/>
                <w:sz w:val="24"/>
              </w:rPr>
            </w:pPr>
          </w:p>
        </w:tc>
      </w:tr>
      <w:tr w:rsidR="003F7A50" w14:paraId="79FF2803" w14:textId="77777777">
        <w:trPr>
          <w:trHeight w:val="7018"/>
        </w:trPr>
        <w:tc>
          <w:tcPr>
            <w:tcW w:w="9608" w:type="dxa"/>
            <w:gridSpan w:val="2"/>
            <w:tcBorders>
              <w:top w:val="none" w:sz="4" w:space="0" w:color="000000"/>
              <w:left w:val="none" w:sz="4" w:space="0" w:color="000000"/>
              <w:bottom w:val="none" w:sz="4" w:space="0" w:color="000000"/>
              <w:right w:val="none" w:sz="4" w:space="0" w:color="000000"/>
            </w:tcBorders>
          </w:tcPr>
          <w:p w14:paraId="4E1547CB" w14:textId="77777777" w:rsidR="003F7A50" w:rsidRDefault="003F7A50">
            <w:pPr>
              <w:rPr>
                <w:rFonts w:asciiTheme="minorHAnsi" w:hAnsiTheme="minorHAnsi" w:cs="Arial"/>
                <w:sz w:val="22"/>
                <w:szCs w:val="22"/>
              </w:rPr>
            </w:pPr>
          </w:p>
          <w:p w14:paraId="21700965" w14:textId="77777777" w:rsidR="003F7A50" w:rsidRDefault="003F7A50">
            <w:pPr>
              <w:rPr>
                <w:rFonts w:asciiTheme="minorHAnsi" w:hAnsiTheme="minorHAnsi" w:cs="Arial"/>
                <w:sz w:val="22"/>
                <w:szCs w:val="22"/>
              </w:rPr>
            </w:pPr>
          </w:p>
          <w:p w14:paraId="62252894" w14:textId="77777777" w:rsidR="003F7A50" w:rsidRDefault="003F7A50">
            <w:pPr>
              <w:rPr>
                <w:rFonts w:asciiTheme="minorHAnsi" w:hAnsiTheme="minorHAnsi" w:cs="Arial"/>
                <w:sz w:val="22"/>
                <w:szCs w:val="22"/>
              </w:rPr>
            </w:pPr>
          </w:p>
          <w:p w14:paraId="46929B25" w14:textId="77777777" w:rsidR="003F7A50" w:rsidRDefault="003F7A50">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3F7A50" w14:paraId="53E460DB" w14:textId="77777777">
              <w:trPr>
                <w:trHeight w:val="702"/>
              </w:trPr>
              <w:tc>
                <w:tcPr>
                  <w:tcW w:w="4644" w:type="dxa"/>
                  <w:shd w:val="clear" w:color="auto" w:fill="D9D9D9" w:themeFill="background1" w:themeFillShade="D9"/>
                  <w:vAlign w:val="center"/>
                </w:tcPr>
                <w:p w14:paraId="0156AB12" w14:textId="77777777" w:rsidR="003F7A50" w:rsidRDefault="003C00B3">
                  <w:pPr>
                    <w:spacing w:before="120" w:after="120"/>
                    <w:rPr>
                      <w:rFonts w:asciiTheme="minorHAnsi" w:hAnsiTheme="minorHAnsi"/>
                      <w:b/>
                      <w:smallCaps/>
                      <w:sz w:val="22"/>
                      <w:szCs w:val="22"/>
                    </w:rPr>
                  </w:pPr>
                  <w:r>
                    <w:rPr>
                      <w:rFonts w:asciiTheme="minorHAnsi" w:hAnsiTheme="minorHAnsi"/>
                      <w:b/>
                      <w:smallCaps/>
                      <w:sz w:val="22"/>
                      <w:szCs w:val="22"/>
                    </w:rPr>
                    <w:t>Date de notification:</w:t>
                  </w:r>
                  <w:r>
                    <w:rPr>
                      <w:rFonts w:asciiTheme="minorHAnsi" w:hAnsiTheme="minorHAnsi"/>
                      <w:b/>
                      <w:smallCaps/>
                      <w:sz w:val="22"/>
                      <w:szCs w:val="22"/>
                    </w:rPr>
                    <w:tab/>
                  </w:r>
                  <w:r>
                    <w:rPr>
                      <w:rFonts w:asciiTheme="minorHAnsi" w:hAnsiTheme="minorHAnsi"/>
                      <w:b/>
                      <w:smallCaps/>
                      <w:sz w:val="22"/>
                      <w:szCs w:val="22"/>
                    </w:rPr>
                    <w:tab/>
                  </w:r>
                </w:p>
              </w:tc>
            </w:tr>
          </w:tbl>
          <w:p w14:paraId="7B64839A" w14:textId="77777777" w:rsidR="003F7A50" w:rsidRDefault="003F7A50">
            <w:pPr>
              <w:rPr>
                <w:rFonts w:asciiTheme="minorHAnsi" w:hAnsiTheme="minorHAnsi" w:cs="Arial"/>
                <w:sz w:val="22"/>
                <w:szCs w:val="22"/>
              </w:rPr>
            </w:pPr>
          </w:p>
          <w:p w14:paraId="5A19A72D" w14:textId="77777777" w:rsidR="003F7A50" w:rsidRDefault="003F7A50">
            <w:pPr>
              <w:rPr>
                <w:rFonts w:asciiTheme="minorHAnsi" w:hAnsiTheme="minorHAnsi" w:cs="Arial"/>
                <w:sz w:val="22"/>
                <w:szCs w:val="22"/>
              </w:rPr>
            </w:pPr>
          </w:p>
          <w:p w14:paraId="252F497C" w14:textId="77777777" w:rsidR="003F7A50" w:rsidRDefault="003F7A50">
            <w:pPr>
              <w:rPr>
                <w:rFonts w:asciiTheme="minorHAnsi" w:hAnsiTheme="minorHAnsi" w:cs="Arial"/>
                <w:sz w:val="22"/>
                <w:szCs w:val="22"/>
              </w:rPr>
            </w:pPr>
          </w:p>
          <w:p w14:paraId="2222CF40" w14:textId="77777777" w:rsidR="003F7A50" w:rsidRDefault="003C00B3">
            <w:pPr>
              <w:tabs>
                <w:tab w:val="left" w:pos="6255"/>
              </w:tabs>
              <w:rPr>
                <w:rFonts w:asciiTheme="minorHAnsi" w:hAnsiTheme="minorHAnsi" w:cs="Arial"/>
                <w:sz w:val="22"/>
                <w:szCs w:val="22"/>
              </w:rPr>
            </w:pPr>
            <w:r>
              <w:rPr>
                <w:rFonts w:asciiTheme="minorHAnsi" w:hAnsiTheme="minorHAnsi" w:cs="Arial"/>
                <w:sz w:val="22"/>
                <w:szCs w:val="22"/>
              </w:rPr>
              <w:tab/>
            </w:r>
          </w:p>
          <w:p w14:paraId="2C757C61" w14:textId="77777777" w:rsidR="003F7A50" w:rsidRDefault="003F7A50">
            <w:pPr>
              <w:pBdr>
                <w:top w:val="single" w:sz="4" w:space="1" w:color="000000"/>
              </w:pBdr>
              <w:tabs>
                <w:tab w:val="right" w:pos="9356"/>
              </w:tabs>
              <w:rPr>
                <w:rFonts w:asciiTheme="minorHAnsi" w:hAnsiTheme="minorHAnsi" w:cstheme="minorHAnsi"/>
                <w:sz w:val="22"/>
                <w:szCs w:val="22"/>
              </w:rPr>
            </w:pPr>
          </w:p>
          <w:p w14:paraId="32315C92" w14:textId="77777777" w:rsidR="003F7A50" w:rsidRDefault="003C00B3">
            <w:pPr>
              <w:pBdr>
                <w:top w:val="single" w:sz="4" w:space="1" w:color="000000"/>
              </w:pBdr>
              <w:tabs>
                <w:tab w:val="right" w:pos="9356"/>
              </w:tabs>
              <w:rPr>
                <w:rFonts w:asciiTheme="minorHAnsi" w:hAnsiTheme="minorHAnsi" w:cstheme="minorHAnsi"/>
                <w:sz w:val="22"/>
                <w:szCs w:val="22"/>
              </w:rPr>
            </w:pPr>
            <w:r>
              <w:rPr>
                <w:rFonts w:asciiTheme="minorHAnsi" w:hAnsiTheme="minorHAnsi" w:cstheme="minorHAnsi"/>
                <w:sz w:val="22"/>
                <w:szCs w:val="22"/>
              </w:rPr>
              <w:t>Le présent contrat est soumis au Code de la commande publique français (CCP) dans sa version en vigueur issue de l'</w:t>
            </w:r>
            <w:hyperlink r:id="rId8" w:tooltip="http://www.marche-public.fr/ccp/ccp-plan-legislative.htm" w:history="1">
              <w:r>
                <w:rPr>
                  <w:rStyle w:val="Lienhypertexte"/>
                  <w:rFonts w:asciiTheme="minorHAnsi" w:hAnsiTheme="minorHAnsi" w:cstheme="minorHAnsi"/>
                  <w:sz w:val="22"/>
                  <w:szCs w:val="22"/>
                </w:rPr>
                <w:t>ordonnance n° 2018-1074 du 26 novembre 2018</w:t>
              </w:r>
            </w:hyperlink>
            <w:r>
              <w:rPr>
                <w:rFonts w:asciiTheme="minorHAnsi" w:hAnsiTheme="minorHAnsi" w:cstheme="minorHAnsi"/>
                <w:sz w:val="22"/>
                <w:szCs w:val="22"/>
              </w:rPr>
              <w:t xml:space="preserve"> portant partie législative et du </w:t>
            </w:r>
            <w:hyperlink r:id="rId9" w:tooltip="http://www.marche-public.fr/ccp/ccp-plan-reglementaire.htm" w:history="1">
              <w:r>
                <w:rPr>
                  <w:rStyle w:val="Lienhypertexte"/>
                  <w:rFonts w:asciiTheme="minorHAnsi" w:hAnsiTheme="minorHAnsi" w:cstheme="minorHAnsi"/>
                  <w:sz w:val="22"/>
                  <w:szCs w:val="22"/>
                </w:rPr>
                <w:t>décret n° 2018-1075 du 3 décembre 2018</w:t>
              </w:r>
            </w:hyperlink>
            <w:r>
              <w:rPr>
                <w:rFonts w:asciiTheme="minorHAnsi" w:hAnsiTheme="minorHAnsi" w:cstheme="minorHAnsi"/>
                <w:sz w:val="22"/>
                <w:szCs w:val="22"/>
              </w:rPr>
              <w:t xml:space="preserve"> portant partie réglementaire du Code de la commande publique.</w:t>
            </w:r>
          </w:p>
          <w:p w14:paraId="5B9FECA1" w14:textId="38DC00FA" w:rsidR="008156E2" w:rsidRDefault="003C00B3" w:rsidP="008156E2">
            <w:pPr>
              <w:tabs>
                <w:tab w:val="left" w:pos="510"/>
                <w:tab w:val="left" w:pos="10977"/>
              </w:tabs>
              <w:spacing w:before="120"/>
              <w:ind w:right="83"/>
              <w:jc w:val="both"/>
              <w:rPr>
                <w:rFonts w:asciiTheme="minorHAnsi" w:hAnsiTheme="minorHAnsi" w:cs="Arial"/>
                <w:sz w:val="22"/>
                <w:szCs w:val="22"/>
              </w:rPr>
            </w:pPr>
            <w:r>
              <w:rPr>
                <w:rFonts w:asciiTheme="minorHAnsi" w:hAnsiTheme="minorHAnsi" w:cstheme="minorHAnsi"/>
                <w:sz w:val="22"/>
                <w:szCs w:val="22"/>
              </w:rPr>
              <w:t xml:space="preserve">Il est passé par </w:t>
            </w:r>
            <w:r w:rsidRPr="008156E2">
              <w:rPr>
                <w:rFonts w:asciiTheme="minorHAnsi" w:hAnsiTheme="minorHAnsi" w:cstheme="minorHAnsi"/>
                <w:sz w:val="22"/>
                <w:szCs w:val="22"/>
              </w:rPr>
              <w:t>procédure adaptée en application des articles L. 2123-1 et R. 2123-1 au R. 2123-7 du CCP</w:t>
            </w:r>
          </w:p>
          <w:p w14:paraId="2145BB0D" w14:textId="1B6858FD" w:rsidR="003F7A50" w:rsidRDefault="003F7A50">
            <w:pPr>
              <w:tabs>
                <w:tab w:val="left" w:pos="510"/>
                <w:tab w:val="left" w:pos="10977"/>
              </w:tabs>
              <w:spacing w:before="120"/>
              <w:ind w:right="83"/>
              <w:jc w:val="both"/>
              <w:rPr>
                <w:rFonts w:asciiTheme="minorHAnsi" w:hAnsiTheme="minorHAnsi" w:cs="Arial"/>
                <w:sz w:val="22"/>
                <w:szCs w:val="22"/>
              </w:rPr>
            </w:pPr>
          </w:p>
        </w:tc>
      </w:tr>
    </w:tbl>
    <w:p w14:paraId="4CAEF586" w14:textId="77777777" w:rsidR="003F7A50" w:rsidRDefault="003F7A50">
      <w:pPr>
        <w:rPr>
          <w:rFonts w:asciiTheme="minorHAnsi" w:hAnsiTheme="minorHAnsi" w:cs="Arial"/>
          <w:sz w:val="18"/>
        </w:rPr>
      </w:pPr>
    </w:p>
    <w:p w14:paraId="6F0DE806" w14:textId="77777777" w:rsidR="003F7A50" w:rsidRDefault="003F7A50">
      <w:pPr>
        <w:rPr>
          <w:rFonts w:asciiTheme="minorHAnsi" w:hAnsiTheme="minorHAnsi" w:cs="Arial"/>
          <w:sz w:val="18"/>
        </w:rPr>
      </w:pPr>
    </w:p>
    <w:p w14:paraId="038B1FED" w14:textId="77777777" w:rsidR="003F7A50" w:rsidRDefault="003F7A50">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0B547063" w14:textId="77777777" w:rsidR="003F7A50" w:rsidRDefault="003C00B3">
          <w:pPr>
            <w:pStyle w:val="En-ttedetabledesmatires"/>
            <w:rPr>
              <w:rFonts w:asciiTheme="minorHAnsi" w:hAnsiTheme="minorHAnsi"/>
              <w:color w:val="auto"/>
              <w:sz w:val="32"/>
            </w:rPr>
          </w:pPr>
          <w:r>
            <w:rPr>
              <w:rFonts w:asciiTheme="minorHAnsi" w:hAnsiTheme="minorHAnsi"/>
              <w:color w:val="auto"/>
              <w:sz w:val="32"/>
              <w:u w:val="single"/>
            </w:rPr>
            <w:t>TABLE DES MATIERES</w:t>
          </w:r>
        </w:p>
        <w:p w14:paraId="41683CAA" w14:textId="77777777" w:rsidR="003F7A50" w:rsidRDefault="003F7A50">
          <w:pPr>
            <w:rPr>
              <w:rFonts w:asciiTheme="minorHAnsi" w:hAnsiTheme="minorHAnsi"/>
            </w:rPr>
          </w:pPr>
        </w:p>
        <w:p w14:paraId="4811297E" w14:textId="4EBB6F8F" w:rsidR="00BF4422" w:rsidRDefault="003C00B3">
          <w:pPr>
            <w:pStyle w:val="TM1"/>
            <w:tabs>
              <w:tab w:val="right" w:leader="dot" w:pos="9736"/>
            </w:tabs>
            <w:rPr>
              <w:rFonts w:asciiTheme="minorHAnsi" w:eastAsiaTheme="minorEastAsia" w:hAnsiTheme="minorHAnsi" w:cstheme="minorBidi"/>
              <w:noProof/>
              <w:sz w:val="22"/>
              <w:szCs w:val="22"/>
            </w:rPr>
          </w:pPr>
          <w:r>
            <w:rPr>
              <w:rFonts w:asciiTheme="minorHAnsi" w:hAnsiTheme="minorHAnsi"/>
            </w:rPr>
            <w:fldChar w:fldCharType="begin"/>
          </w:r>
          <w:r>
            <w:rPr>
              <w:rFonts w:asciiTheme="minorHAnsi" w:hAnsiTheme="minorHAnsi"/>
            </w:rPr>
            <w:instrText xml:space="preserve"> TOC \o "1-3" \h \z \u </w:instrText>
          </w:r>
          <w:r>
            <w:rPr>
              <w:rFonts w:asciiTheme="minorHAnsi" w:hAnsiTheme="minorHAnsi"/>
            </w:rPr>
            <w:fldChar w:fldCharType="separate"/>
          </w:r>
          <w:hyperlink w:anchor="_Toc205534922" w:history="1">
            <w:r w:rsidR="00BF4422" w:rsidRPr="00A65A0C">
              <w:rPr>
                <w:rStyle w:val="Lienhypertexte"/>
                <w:b/>
                <w:caps/>
                <w:noProof/>
              </w:rPr>
              <w:t>conditions PARTICULIERES – acte d’engagement</w:t>
            </w:r>
            <w:r w:rsidR="00BF4422">
              <w:rPr>
                <w:noProof/>
                <w:webHidden/>
              </w:rPr>
              <w:tab/>
            </w:r>
            <w:r w:rsidR="00BF4422">
              <w:rPr>
                <w:noProof/>
                <w:webHidden/>
              </w:rPr>
              <w:fldChar w:fldCharType="begin"/>
            </w:r>
            <w:r w:rsidR="00BF4422">
              <w:rPr>
                <w:noProof/>
                <w:webHidden/>
              </w:rPr>
              <w:instrText xml:space="preserve"> PAGEREF _Toc205534922 \h </w:instrText>
            </w:r>
            <w:r w:rsidR="00BF4422">
              <w:rPr>
                <w:noProof/>
                <w:webHidden/>
              </w:rPr>
            </w:r>
            <w:r w:rsidR="00BF4422">
              <w:rPr>
                <w:noProof/>
                <w:webHidden/>
              </w:rPr>
              <w:fldChar w:fldCharType="separate"/>
            </w:r>
            <w:r w:rsidR="00BF4422">
              <w:rPr>
                <w:noProof/>
                <w:webHidden/>
              </w:rPr>
              <w:t>4</w:t>
            </w:r>
            <w:r w:rsidR="00BF4422">
              <w:rPr>
                <w:noProof/>
                <w:webHidden/>
              </w:rPr>
              <w:fldChar w:fldCharType="end"/>
            </w:r>
          </w:hyperlink>
        </w:p>
        <w:p w14:paraId="5571984B" w14:textId="7881208D" w:rsidR="00BF4422" w:rsidRDefault="00F97638">
          <w:pPr>
            <w:pStyle w:val="TM1"/>
            <w:tabs>
              <w:tab w:val="left" w:pos="1540"/>
              <w:tab w:val="right" w:leader="dot" w:pos="9736"/>
            </w:tabs>
            <w:rPr>
              <w:rFonts w:asciiTheme="minorHAnsi" w:eastAsiaTheme="minorEastAsia" w:hAnsiTheme="minorHAnsi" w:cstheme="minorBidi"/>
              <w:noProof/>
              <w:sz w:val="22"/>
              <w:szCs w:val="22"/>
            </w:rPr>
          </w:pPr>
          <w:hyperlink w:anchor="_Toc205534923" w:history="1">
            <w:r w:rsidR="00BF4422" w:rsidRPr="00A65A0C">
              <w:rPr>
                <w:rStyle w:val="Lienhypertexte"/>
                <w:b/>
                <w:caps/>
                <w:noProof/>
              </w:rPr>
              <w:t>ARTICLE 1 :</w:t>
            </w:r>
            <w:r w:rsidR="00BF4422">
              <w:rPr>
                <w:rFonts w:asciiTheme="minorHAnsi" w:eastAsiaTheme="minorEastAsia" w:hAnsiTheme="minorHAnsi" w:cstheme="minorBidi"/>
                <w:noProof/>
                <w:sz w:val="22"/>
                <w:szCs w:val="22"/>
              </w:rPr>
              <w:tab/>
            </w:r>
            <w:r w:rsidR="00BF4422" w:rsidRPr="00A65A0C">
              <w:rPr>
                <w:rStyle w:val="Lienhypertexte"/>
                <w:b/>
                <w:caps/>
                <w:noProof/>
              </w:rPr>
              <w:t>Objet du contrat</w:t>
            </w:r>
            <w:r w:rsidR="00BF4422">
              <w:rPr>
                <w:noProof/>
                <w:webHidden/>
              </w:rPr>
              <w:tab/>
            </w:r>
            <w:r w:rsidR="00BF4422">
              <w:rPr>
                <w:noProof/>
                <w:webHidden/>
              </w:rPr>
              <w:fldChar w:fldCharType="begin"/>
            </w:r>
            <w:r w:rsidR="00BF4422">
              <w:rPr>
                <w:noProof/>
                <w:webHidden/>
              </w:rPr>
              <w:instrText xml:space="preserve"> PAGEREF _Toc205534923 \h </w:instrText>
            </w:r>
            <w:r w:rsidR="00BF4422">
              <w:rPr>
                <w:noProof/>
                <w:webHidden/>
              </w:rPr>
            </w:r>
            <w:r w:rsidR="00BF4422">
              <w:rPr>
                <w:noProof/>
                <w:webHidden/>
              </w:rPr>
              <w:fldChar w:fldCharType="separate"/>
            </w:r>
            <w:r w:rsidR="00BF4422">
              <w:rPr>
                <w:noProof/>
                <w:webHidden/>
              </w:rPr>
              <w:t>5</w:t>
            </w:r>
            <w:r w:rsidR="00BF4422">
              <w:rPr>
                <w:noProof/>
                <w:webHidden/>
              </w:rPr>
              <w:fldChar w:fldCharType="end"/>
            </w:r>
          </w:hyperlink>
        </w:p>
        <w:p w14:paraId="01EC6711" w14:textId="21D11511" w:rsidR="00BF4422" w:rsidRDefault="00F97638">
          <w:pPr>
            <w:pStyle w:val="TM1"/>
            <w:tabs>
              <w:tab w:val="left" w:pos="1540"/>
              <w:tab w:val="right" w:leader="dot" w:pos="9736"/>
            </w:tabs>
            <w:rPr>
              <w:rFonts w:asciiTheme="minorHAnsi" w:eastAsiaTheme="minorEastAsia" w:hAnsiTheme="minorHAnsi" w:cstheme="minorBidi"/>
              <w:noProof/>
              <w:sz w:val="22"/>
              <w:szCs w:val="22"/>
            </w:rPr>
          </w:pPr>
          <w:hyperlink w:anchor="_Toc205534924" w:history="1">
            <w:r w:rsidR="00BF4422" w:rsidRPr="00A65A0C">
              <w:rPr>
                <w:rStyle w:val="Lienhypertexte"/>
                <w:b/>
                <w:caps/>
                <w:noProof/>
              </w:rPr>
              <w:t>ARTICLE 2 :</w:t>
            </w:r>
            <w:r w:rsidR="00BF4422">
              <w:rPr>
                <w:rFonts w:asciiTheme="minorHAnsi" w:eastAsiaTheme="minorEastAsia" w:hAnsiTheme="minorHAnsi" w:cstheme="minorBidi"/>
                <w:noProof/>
                <w:sz w:val="22"/>
                <w:szCs w:val="22"/>
              </w:rPr>
              <w:tab/>
            </w:r>
            <w:r w:rsidR="00BF4422" w:rsidRPr="00A65A0C">
              <w:rPr>
                <w:rStyle w:val="Lienhypertexte"/>
                <w:b/>
                <w:caps/>
                <w:noProof/>
              </w:rPr>
              <w:t>Documents contractuels</w:t>
            </w:r>
            <w:r w:rsidR="00BF4422">
              <w:rPr>
                <w:noProof/>
                <w:webHidden/>
              </w:rPr>
              <w:tab/>
            </w:r>
            <w:r w:rsidR="00BF4422">
              <w:rPr>
                <w:noProof/>
                <w:webHidden/>
              </w:rPr>
              <w:fldChar w:fldCharType="begin"/>
            </w:r>
            <w:r w:rsidR="00BF4422">
              <w:rPr>
                <w:noProof/>
                <w:webHidden/>
              </w:rPr>
              <w:instrText xml:space="preserve"> PAGEREF _Toc205534924 \h </w:instrText>
            </w:r>
            <w:r w:rsidR="00BF4422">
              <w:rPr>
                <w:noProof/>
                <w:webHidden/>
              </w:rPr>
            </w:r>
            <w:r w:rsidR="00BF4422">
              <w:rPr>
                <w:noProof/>
                <w:webHidden/>
              </w:rPr>
              <w:fldChar w:fldCharType="separate"/>
            </w:r>
            <w:r w:rsidR="00BF4422">
              <w:rPr>
                <w:noProof/>
                <w:webHidden/>
              </w:rPr>
              <w:t>5</w:t>
            </w:r>
            <w:r w:rsidR="00BF4422">
              <w:rPr>
                <w:noProof/>
                <w:webHidden/>
              </w:rPr>
              <w:fldChar w:fldCharType="end"/>
            </w:r>
          </w:hyperlink>
        </w:p>
        <w:p w14:paraId="653AA747" w14:textId="439D7F3E" w:rsidR="00BF4422" w:rsidRDefault="00F97638">
          <w:pPr>
            <w:pStyle w:val="TM1"/>
            <w:tabs>
              <w:tab w:val="left" w:pos="1540"/>
              <w:tab w:val="right" w:leader="dot" w:pos="9736"/>
            </w:tabs>
            <w:rPr>
              <w:rFonts w:asciiTheme="minorHAnsi" w:eastAsiaTheme="minorEastAsia" w:hAnsiTheme="minorHAnsi" w:cstheme="minorBidi"/>
              <w:noProof/>
              <w:sz w:val="22"/>
              <w:szCs w:val="22"/>
            </w:rPr>
          </w:pPr>
          <w:hyperlink w:anchor="_Toc205534925" w:history="1">
            <w:r w:rsidR="00BF4422" w:rsidRPr="00A65A0C">
              <w:rPr>
                <w:rStyle w:val="Lienhypertexte"/>
                <w:b/>
                <w:caps/>
                <w:noProof/>
              </w:rPr>
              <w:t>ARTICLE 3 :</w:t>
            </w:r>
            <w:r w:rsidR="00BF4422">
              <w:rPr>
                <w:rFonts w:asciiTheme="minorHAnsi" w:eastAsiaTheme="minorEastAsia" w:hAnsiTheme="minorHAnsi" w:cstheme="minorBidi"/>
                <w:noProof/>
                <w:sz w:val="22"/>
                <w:szCs w:val="22"/>
              </w:rPr>
              <w:tab/>
            </w:r>
            <w:r w:rsidR="00BF4422" w:rsidRPr="00A65A0C">
              <w:rPr>
                <w:rStyle w:val="Lienhypertexte"/>
                <w:b/>
                <w:caps/>
                <w:noProof/>
              </w:rPr>
              <w:t>CaractÉristiques gÉnÉrales du contrat</w:t>
            </w:r>
            <w:r w:rsidR="00BF4422">
              <w:rPr>
                <w:noProof/>
                <w:webHidden/>
              </w:rPr>
              <w:tab/>
            </w:r>
            <w:r w:rsidR="00BF4422">
              <w:rPr>
                <w:noProof/>
                <w:webHidden/>
              </w:rPr>
              <w:fldChar w:fldCharType="begin"/>
            </w:r>
            <w:r w:rsidR="00BF4422">
              <w:rPr>
                <w:noProof/>
                <w:webHidden/>
              </w:rPr>
              <w:instrText xml:space="preserve"> PAGEREF _Toc205534925 \h </w:instrText>
            </w:r>
            <w:r w:rsidR="00BF4422">
              <w:rPr>
                <w:noProof/>
                <w:webHidden/>
              </w:rPr>
            </w:r>
            <w:r w:rsidR="00BF4422">
              <w:rPr>
                <w:noProof/>
                <w:webHidden/>
              </w:rPr>
              <w:fldChar w:fldCharType="separate"/>
            </w:r>
            <w:r w:rsidR="00BF4422">
              <w:rPr>
                <w:noProof/>
                <w:webHidden/>
              </w:rPr>
              <w:t>6</w:t>
            </w:r>
            <w:r w:rsidR="00BF4422">
              <w:rPr>
                <w:noProof/>
                <w:webHidden/>
              </w:rPr>
              <w:fldChar w:fldCharType="end"/>
            </w:r>
          </w:hyperlink>
        </w:p>
        <w:p w14:paraId="1630402A" w14:textId="710535B4" w:rsidR="00BF4422" w:rsidRDefault="00F97638">
          <w:pPr>
            <w:pStyle w:val="TM2"/>
            <w:rPr>
              <w:noProof/>
            </w:rPr>
          </w:pPr>
          <w:hyperlink w:anchor="_Toc205534926" w:history="1">
            <w:r w:rsidR="00BF4422" w:rsidRPr="00A65A0C">
              <w:rPr>
                <w:rStyle w:val="Lienhypertexte"/>
                <w:noProof/>
              </w:rPr>
              <w:t>Forme du contrat</w:t>
            </w:r>
            <w:r w:rsidR="00BF4422">
              <w:rPr>
                <w:noProof/>
                <w:webHidden/>
              </w:rPr>
              <w:tab/>
            </w:r>
            <w:r w:rsidR="00BF4422">
              <w:rPr>
                <w:noProof/>
                <w:webHidden/>
              </w:rPr>
              <w:fldChar w:fldCharType="begin"/>
            </w:r>
            <w:r w:rsidR="00BF4422">
              <w:rPr>
                <w:noProof/>
                <w:webHidden/>
              </w:rPr>
              <w:instrText xml:space="preserve"> PAGEREF _Toc205534926 \h </w:instrText>
            </w:r>
            <w:r w:rsidR="00BF4422">
              <w:rPr>
                <w:noProof/>
                <w:webHidden/>
              </w:rPr>
            </w:r>
            <w:r w:rsidR="00BF4422">
              <w:rPr>
                <w:noProof/>
                <w:webHidden/>
              </w:rPr>
              <w:fldChar w:fldCharType="separate"/>
            </w:r>
            <w:r w:rsidR="00BF4422">
              <w:rPr>
                <w:noProof/>
                <w:webHidden/>
              </w:rPr>
              <w:t>6</w:t>
            </w:r>
            <w:r w:rsidR="00BF4422">
              <w:rPr>
                <w:noProof/>
                <w:webHidden/>
              </w:rPr>
              <w:fldChar w:fldCharType="end"/>
            </w:r>
          </w:hyperlink>
        </w:p>
        <w:p w14:paraId="541A4EEB" w14:textId="0A0F427A" w:rsidR="00BF4422" w:rsidRDefault="00F97638">
          <w:pPr>
            <w:pStyle w:val="TM2"/>
            <w:rPr>
              <w:noProof/>
            </w:rPr>
          </w:pPr>
          <w:hyperlink w:anchor="_Toc205534927" w:history="1">
            <w:r w:rsidR="00BF4422" w:rsidRPr="00A65A0C">
              <w:rPr>
                <w:rStyle w:val="Lienhypertexte"/>
                <w:noProof/>
              </w:rPr>
              <w:t>Durée du contrat</w:t>
            </w:r>
            <w:r w:rsidR="00BF4422">
              <w:rPr>
                <w:noProof/>
                <w:webHidden/>
              </w:rPr>
              <w:tab/>
            </w:r>
            <w:r w:rsidR="00BF4422">
              <w:rPr>
                <w:noProof/>
                <w:webHidden/>
              </w:rPr>
              <w:fldChar w:fldCharType="begin"/>
            </w:r>
            <w:r w:rsidR="00BF4422">
              <w:rPr>
                <w:noProof/>
                <w:webHidden/>
              </w:rPr>
              <w:instrText xml:space="preserve"> PAGEREF _Toc205534927 \h </w:instrText>
            </w:r>
            <w:r w:rsidR="00BF4422">
              <w:rPr>
                <w:noProof/>
                <w:webHidden/>
              </w:rPr>
            </w:r>
            <w:r w:rsidR="00BF4422">
              <w:rPr>
                <w:noProof/>
                <w:webHidden/>
              </w:rPr>
              <w:fldChar w:fldCharType="separate"/>
            </w:r>
            <w:r w:rsidR="00BF4422">
              <w:rPr>
                <w:noProof/>
                <w:webHidden/>
              </w:rPr>
              <w:t>6</w:t>
            </w:r>
            <w:r w:rsidR="00BF4422">
              <w:rPr>
                <w:noProof/>
                <w:webHidden/>
              </w:rPr>
              <w:fldChar w:fldCharType="end"/>
            </w:r>
          </w:hyperlink>
        </w:p>
        <w:p w14:paraId="1052680A" w14:textId="59778DEA" w:rsidR="00BF4422" w:rsidRDefault="00F97638">
          <w:pPr>
            <w:pStyle w:val="TM2"/>
            <w:rPr>
              <w:noProof/>
            </w:rPr>
          </w:pPr>
          <w:hyperlink w:anchor="_Toc205534928" w:history="1">
            <w:r w:rsidR="00BF4422" w:rsidRPr="00A65A0C">
              <w:rPr>
                <w:rStyle w:val="Lienhypertexte"/>
                <w:noProof/>
              </w:rPr>
              <w:t>Déclenchement et délai d’exécution des prestations</w:t>
            </w:r>
            <w:r w:rsidR="00BF4422">
              <w:rPr>
                <w:noProof/>
                <w:webHidden/>
              </w:rPr>
              <w:tab/>
            </w:r>
            <w:r w:rsidR="00BF4422">
              <w:rPr>
                <w:noProof/>
                <w:webHidden/>
              </w:rPr>
              <w:fldChar w:fldCharType="begin"/>
            </w:r>
            <w:r w:rsidR="00BF4422">
              <w:rPr>
                <w:noProof/>
                <w:webHidden/>
              </w:rPr>
              <w:instrText xml:space="preserve"> PAGEREF _Toc205534928 \h </w:instrText>
            </w:r>
            <w:r w:rsidR="00BF4422">
              <w:rPr>
                <w:noProof/>
                <w:webHidden/>
              </w:rPr>
            </w:r>
            <w:r w:rsidR="00BF4422">
              <w:rPr>
                <w:noProof/>
                <w:webHidden/>
              </w:rPr>
              <w:fldChar w:fldCharType="separate"/>
            </w:r>
            <w:r w:rsidR="00BF4422">
              <w:rPr>
                <w:noProof/>
                <w:webHidden/>
              </w:rPr>
              <w:t>6</w:t>
            </w:r>
            <w:r w:rsidR="00BF4422">
              <w:rPr>
                <w:noProof/>
                <w:webHidden/>
              </w:rPr>
              <w:fldChar w:fldCharType="end"/>
            </w:r>
          </w:hyperlink>
        </w:p>
        <w:p w14:paraId="446DF2DE" w14:textId="6C81782A" w:rsidR="00BF4422" w:rsidRDefault="00F97638">
          <w:pPr>
            <w:pStyle w:val="TM1"/>
            <w:tabs>
              <w:tab w:val="left" w:pos="1540"/>
              <w:tab w:val="right" w:leader="dot" w:pos="9736"/>
            </w:tabs>
            <w:rPr>
              <w:rFonts w:asciiTheme="minorHAnsi" w:eastAsiaTheme="minorEastAsia" w:hAnsiTheme="minorHAnsi" w:cstheme="minorBidi"/>
              <w:noProof/>
              <w:sz w:val="22"/>
              <w:szCs w:val="22"/>
            </w:rPr>
          </w:pPr>
          <w:hyperlink w:anchor="_Toc205534929" w:history="1">
            <w:r w:rsidR="00BF4422" w:rsidRPr="00A65A0C">
              <w:rPr>
                <w:rStyle w:val="Lienhypertexte"/>
                <w:b/>
                <w:caps/>
                <w:noProof/>
              </w:rPr>
              <w:t>ARTICLE 4 :</w:t>
            </w:r>
            <w:r w:rsidR="00BF4422">
              <w:rPr>
                <w:rFonts w:asciiTheme="minorHAnsi" w:eastAsiaTheme="minorEastAsia" w:hAnsiTheme="minorHAnsi" w:cstheme="minorBidi"/>
                <w:noProof/>
                <w:sz w:val="22"/>
                <w:szCs w:val="22"/>
              </w:rPr>
              <w:tab/>
            </w:r>
            <w:r w:rsidR="00BF4422" w:rsidRPr="00A65A0C">
              <w:rPr>
                <w:rStyle w:val="Lienhypertexte"/>
                <w:b/>
                <w:caps/>
                <w:noProof/>
              </w:rPr>
              <w:t>Dispositions financiÈres</w:t>
            </w:r>
            <w:r w:rsidR="00BF4422">
              <w:rPr>
                <w:noProof/>
                <w:webHidden/>
              </w:rPr>
              <w:tab/>
            </w:r>
            <w:r w:rsidR="00BF4422">
              <w:rPr>
                <w:noProof/>
                <w:webHidden/>
              </w:rPr>
              <w:fldChar w:fldCharType="begin"/>
            </w:r>
            <w:r w:rsidR="00BF4422">
              <w:rPr>
                <w:noProof/>
                <w:webHidden/>
              </w:rPr>
              <w:instrText xml:space="preserve"> PAGEREF _Toc205534929 \h </w:instrText>
            </w:r>
            <w:r w:rsidR="00BF4422">
              <w:rPr>
                <w:noProof/>
                <w:webHidden/>
              </w:rPr>
            </w:r>
            <w:r w:rsidR="00BF4422">
              <w:rPr>
                <w:noProof/>
                <w:webHidden/>
              </w:rPr>
              <w:fldChar w:fldCharType="separate"/>
            </w:r>
            <w:r w:rsidR="00BF4422">
              <w:rPr>
                <w:noProof/>
                <w:webHidden/>
              </w:rPr>
              <w:t>6</w:t>
            </w:r>
            <w:r w:rsidR="00BF4422">
              <w:rPr>
                <w:noProof/>
                <w:webHidden/>
              </w:rPr>
              <w:fldChar w:fldCharType="end"/>
            </w:r>
          </w:hyperlink>
        </w:p>
        <w:p w14:paraId="490B0112" w14:textId="7151B0E0" w:rsidR="00BF4422" w:rsidRDefault="00F97638">
          <w:pPr>
            <w:pStyle w:val="TM2"/>
            <w:rPr>
              <w:noProof/>
            </w:rPr>
          </w:pPr>
          <w:hyperlink w:anchor="_Toc205534930" w:history="1">
            <w:r w:rsidR="00BF4422" w:rsidRPr="00A65A0C">
              <w:rPr>
                <w:rStyle w:val="Lienhypertexte"/>
                <w:noProof/>
              </w:rPr>
              <w:t>Montant du contrat</w:t>
            </w:r>
            <w:r w:rsidR="00BF4422">
              <w:rPr>
                <w:noProof/>
                <w:webHidden/>
              </w:rPr>
              <w:tab/>
            </w:r>
            <w:r w:rsidR="00BF4422">
              <w:rPr>
                <w:noProof/>
                <w:webHidden/>
              </w:rPr>
              <w:fldChar w:fldCharType="begin"/>
            </w:r>
            <w:r w:rsidR="00BF4422">
              <w:rPr>
                <w:noProof/>
                <w:webHidden/>
              </w:rPr>
              <w:instrText xml:space="preserve"> PAGEREF _Toc205534930 \h </w:instrText>
            </w:r>
            <w:r w:rsidR="00BF4422">
              <w:rPr>
                <w:noProof/>
                <w:webHidden/>
              </w:rPr>
            </w:r>
            <w:r w:rsidR="00BF4422">
              <w:rPr>
                <w:noProof/>
                <w:webHidden/>
              </w:rPr>
              <w:fldChar w:fldCharType="separate"/>
            </w:r>
            <w:r w:rsidR="00BF4422">
              <w:rPr>
                <w:noProof/>
                <w:webHidden/>
              </w:rPr>
              <w:t>6</w:t>
            </w:r>
            <w:r w:rsidR="00BF4422">
              <w:rPr>
                <w:noProof/>
                <w:webHidden/>
              </w:rPr>
              <w:fldChar w:fldCharType="end"/>
            </w:r>
          </w:hyperlink>
        </w:p>
        <w:p w14:paraId="4634E1E3" w14:textId="5489839D" w:rsidR="00BF4422" w:rsidRDefault="00F97638">
          <w:pPr>
            <w:pStyle w:val="TM2"/>
            <w:rPr>
              <w:noProof/>
            </w:rPr>
          </w:pPr>
          <w:hyperlink w:anchor="_Toc205534931" w:history="1">
            <w:r w:rsidR="00BF4422" w:rsidRPr="00A65A0C">
              <w:rPr>
                <w:rStyle w:val="Lienhypertexte"/>
                <w:noProof/>
              </w:rPr>
              <w:t>Forme des prix</w:t>
            </w:r>
            <w:r w:rsidR="00BF4422">
              <w:rPr>
                <w:noProof/>
                <w:webHidden/>
              </w:rPr>
              <w:tab/>
            </w:r>
            <w:r w:rsidR="00BF4422">
              <w:rPr>
                <w:noProof/>
                <w:webHidden/>
              </w:rPr>
              <w:fldChar w:fldCharType="begin"/>
            </w:r>
            <w:r w:rsidR="00BF4422">
              <w:rPr>
                <w:noProof/>
                <w:webHidden/>
              </w:rPr>
              <w:instrText xml:space="preserve"> PAGEREF _Toc205534931 \h </w:instrText>
            </w:r>
            <w:r w:rsidR="00BF4422">
              <w:rPr>
                <w:noProof/>
                <w:webHidden/>
              </w:rPr>
            </w:r>
            <w:r w:rsidR="00BF4422">
              <w:rPr>
                <w:noProof/>
                <w:webHidden/>
              </w:rPr>
              <w:fldChar w:fldCharType="separate"/>
            </w:r>
            <w:r w:rsidR="00BF4422">
              <w:rPr>
                <w:noProof/>
                <w:webHidden/>
              </w:rPr>
              <w:t>6</w:t>
            </w:r>
            <w:r w:rsidR="00BF4422">
              <w:rPr>
                <w:noProof/>
                <w:webHidden/>
              </w:rPr>
              <w:fldChar w:fldCharType="end"/>
            </w:r>
          </w:hyperlink>
        </w:p>
        <w:p w14:paraId="75CA8CD7" w14:textId="3523C01A" w:rsidR="00BF4422" w:rsidRDefault="00F97638">
          <w:pPr>
            <w:pStyle w:val="TM2"/>
            <w:rPr>
              <w:noProof/>
            </w:rPr>
          </w:pPr>
          <w:hyperlink w:anchor="_Toc205534932" w:history="1">
            <w:r w:rsidR="00BF4422" w:rsidRPr="00A65A0C">
              <w:rPr>
                <w:rStyle w:val="Lienhypertexte"/>
                <w:noProof/>
              </w:rPr>
              <w:t>Avance</w:t>
            </w:r>
            <w:r w:rsidR="00BF4422">
              <w:rPr>
                <w:noProof/>
                <w:webHidden/>
              </w:rPr>
              <w:tab/>
            </w:r>
            <w:r w:rsidR="00BF4422">
              <w:rPr>
                <w:noProof/>
                <w:webHidden/>
              </w:rPr>
              <w:fldChar w:fldCharType="begin"/>
            </w:r>
            <w:r w:rsidR="00BF4422">
              <w:rPr>
                <w:noProof/>
                <w:webHidden/>
              </w:rPr>
              <w:instrText xml:space="preserve"> PAGEREF _Toc205534932 \h </w:instrText>
            </w:r>
            <w:r w:rsidR="00BF4422">
              <w:rPr>
                <w:noProof/>
                <w:webHidden/>
              </w:rPr>
            </w:r>
            <w:r w:rsidR="00BF4422">
              <w:rPr>
                <w:noProof/>
                <w:webHidden/>
              </w:rPr>
              <w:fldChar w:fldCharType="separate"/>
            </w:r>
            <w:r w:rsidR="00BF4422">
              <w:rPr>
                <w:noProof/>
                <w:webHidden/>
              </w:rPr>
              <w:t>6</w:t>
            </w:r>
            <w:r w:rsidR="00BF4422">
              <w:rPr>
                <w:noProof/>
                <w:webHidden/>
              </w:rPr>
              <w:fldChar w:fldCharType="end"/>
            </w:r>
          </w:hyperlink>
        </w:p>
        <w:p w14:paraId="768A09F7" w14:textId="72C567EE" w:rsidR="00BF4422" w:rsidRDefault="00F97638">
          <w:pPr>
            <w:pStyle w:val="TM2"/>
            <w:rPr>
              <w:noProof/>
            </w:rPr>
          </w:pPr>
          <w:hyperlink w:anchor="_Toc205534933" w:history="1">
            <w:r w:rsidR="00BF4422" w:rsidRPr="00A65A0C">
              <w:rPr>
                <w:rStyle w:val="Lienhypertexte"/>
                <w:noProof/>
              </w:rPr>
              <w:t>Modalités de paiement</w:t>
            </w:r>
            <w:r w:rsidR="00BF4422">
              <w:rPr>
                <w:noProof/>
                <w:webHidden/>
              </w:rPr>
              <w:tab/>
            </w:r>
            <w:r w:rsidR="00BF4422">
              <w:rPr>
                <w:noProof/>
                <w:webHidden/>
              </w:rPr>
              <w:fldChar w:fldCharType="begin"/>
            </w:r>
            <w:r w:rsidR="00BF4422">
              <w:rPr>
                <w:noProof/>
                <w:webHidden/>
              </w:rPr>
              <w:instrText xml:space="preserve"> PAGEREF _Toc205534933 \h </w:instrText>
            </w:r>
            <w:r w:rsidR="00BF4422">
              <w:rPr>
                <w:noProof/>
                <w:webHidden/>
              </w:rPr>
            </w:r>
            <w:r w:rsidR="00BF4422">
              <w:rPr>
                <w:noProof/>
                <w:webHidden/>
              </w:rPr>
              <w:fldChar w:fldCharType="separate"/>
            </w:r>
            <w:r w:rsidR="00BF4422">
              <w:rPr>
                <w:noProof/>
                <w:webHidden/>
              </w:rPr>
              <w:t>6</w:t>
            </w:r>
            <w:r w:rsidR="00BF4422">
              <w:rPr>
                <w:noProof/>
                <w:webHidden/>
              </w:rPr>
              <w:fldChar w:fldCharType="end"/>
            </w:r>
          </w:hyperlink>
        </w:p>
        <w:p w14:paraId="28AD3E4B" w14:textId="4B3F4BD0" w:rsidR="00BF4422" w:rsidRDefault="00F97638">
          <w:pPr>
            <w:pStyle w:val="TM2"/>
            <w:rPr>
              <w:noProof/>
            </w:rPr>
          </w:pPr>
          <w:hyperlink w:anchor="_Toc205534934" w:history="1">
            <w:r w:rsidR="00BF4422" w:rsidRPr="00A65A0C">
              <w:rPr>
                <w:rStyle w:val="Lienhypertexte"/>
                <w:noProof/>
              </w:rPr>
              <w:t>Délais de paiement et intérêts moratoires</w:t>
            </w:r>
            <w:r w:rsidR="00BF4422">
              <w:rPr>
                <w:noProof/>
                <w:webHidden/>
              </w:rPr>
              <w:tab/>
            </w:r>
            <w:r w:rsidR="00BF4422">
              <w:rPr>
                <w:noProof/>
                <w:webHidden/>
              </w:rPr>
              <w:fldChar w:fldCharType="begin"/>
            </w:r>
            <w:r w:rsidR="00BF4422">
              <w:rPr>
                <w:noProof/>
                <w:webHidden/>
              </w:rPr>
              <w:instrText xml:space="preserve"> PAGEREF _Toc205534934 \h </w:instrText>
            </w:r>
            <w:r w:rsidR="00BF4422">
              <w:rPr>
                <w:noProof/>
                <w:webHidden/>
              </w:rPr>
            </w:r>
            <w:r w:rsidR="00BF4422">
              <w:rPr>
                <w:noProof/>
                <w:webHidden/>
              </w:rPr>
              <w:fldChar w:fldCharType="separate"/>
            </w:r>
            <w:r w:rsidR="00BF4422">
              <w:rPr>
                <w:noProof/>
                <w:webHidden/>
              </w:rPr>
              <w:t>7</w:t>
            </w:r>
            <w:r w:rsidR="00BF4422">
              <w:rPr>
                <w:noProof/>
                <w:webHidden/>
              </w:rPr>
              <w:fldChar w:fldCharType="end"/>
            </w:r>
          </w:hyperlink>
        </w:p>
        <w:p w14:paraId="193B9CF0" w14:textId="235BF108" w:rsidR="00BF4422" w:rsidRDefault="00F97638">
          <w:pPr>
            <w:pStyle w:val="TM2"/>
            <w:rPr>
              <w:noProof/>
            </w:rPr>
          </w:pPr>
          <w:hyperlink w:anchor="_Toc205534935" w:history="1">
            <w:r w:rsidR="00BF4422" w:rsidRPr="00A65A0C">
              <w:rPr>
                <w:rStyle w:val="Lienhypertexte"/>
                <w:noProof/>
              </w:rPr>
              <w:t>Présentation des demandes de paiement</w:t>
            </w:r>
            <w:r w:rsidR="00BF4422">
              <w:rPr>
                <w:noProof/>
                <w:webHidden/>
              </w:rPr>
              <w:tab/>
            </w:r>
            <w:r w:rsidR="00BF4422">
              <w:rPr>
                <w:noProof/>
                <w:webHidden/>
              </w:rPr>
              <w:fldChar w:fldCharType="begin"/>
            </w:r>
            <w:r w:rsidR="00BF4422">
              <w:rPr>
                <w:noProof/>
                <w:webHidden/>
              </w:rPr>
              <w:instrText xml:space="preserve"> PAGEREF _Toc205534935 \h </w:instrText>
            </w:r>
            <w:r w:rsidR="00BF4422">
              <w:rPr>
                <w:noProof/>
                <w:webHidden/>
              </w:rPr>
            </w:r>
            <w:r w:rsidR="00BF4422">
              <w:rPr>
                <w:noProof/>
                <w:webHidden/>
              </w:rPr>
              <w:fldChar w:fldCharType="separate"/>
            </w:r>
            <w:r w:rsidR="00BF4422">
              <w:rPr>
                <w:noProof/>
                <w:webHidden/>
              </w:rPr>
              <w:t>8</w:t>
            </w:r>
            <w:r w:rsidR="00BF4422">
              <w:rPr>
                <w:noProof/>
                <w:webHidden/>
              </w:rPr>
              <w:fldChar w:fldCharType="end"/>
            </w:r>
          </w:hyperlink>
        </w:p>
        <w:p w14:paraId="1F0066ED" w14:textId="2C4DF007" w:rsidR="00BF4422" w:rsidRDefault="00F97638">
          <w:pPr>
            <w:pStyle w:val="TM2"/>
            <w:rPr>
              <w:noProof/>
            </w:rPr>
          </w:pPr>
          <w:hyperlink w:anchor="_Toc205534936" w:history="1">
            <w:r w:rsidR="00BF4422" w:rsidRPr="00A65A0C">
              <w:rPr>
                <w:rStyle w:val="Lienhypertexte"/>
                <w:noProof/>
              </w:rPr>
              <w:t>Virement bancaire</w:t>
            </w:r>
            <w:r w:rsidR="00BF4422">
              <w:rPr>
                <w:noProof/>
                <w:webHidden/>
              </w:rPr>
              <w:tab/>
            </w:r>
            <w:r w:rsidR="00BF4422">
              <w:rPr>
                <w:noProof/>
                <w:webHidden/>
              </w:rPr>
              <w:fldChar w:fldCharType="begin"/>
            </w:r>
            <w:r w:rsidR="00BF4422">
              <w:rPr>
                <w:noProof/>
                <w:webHidden/>
              </w:rPr>
              <w:instrText xml:space="preserve"> PAGEREF _Toc205534936 \h </w:instrText>
            </w:r>
            <w:r w:rsidR="00BF4422">
              <w:rPr>
                <w:noProof/>
                <w:webHidden/>
              </w:rPr>
            </w:r>
            <w:r w:rsidR="00BF4422">
              <w:rPr>
                <w:noProof/>
                <w:webHidden/>
              </w:rPr>
              <w:fldChar w:fldCharType="separate"/>
            </w:r>
            <w:r w:rsidR="00BF4422">
              <w:rPr>
                <w:noProof/>
                <w:webHidden/>
              </w:rPr>
              <w:t>8</w:t>
            </w:r>
            <w:r w:rsidR="00BF4422">
              <w:rPr>
                <w:noProof/>
                <w:webHidden/>
              </w:rPr>
              <w:fldChar w:fldCharType="end"/>
            </w:r>
          </w:hyperlink>
        </w:p>
        <w:p w14:paraId="6D794D5D" w14:textId="09BB08DA" w:rsidR="00BF4422" w:rsidRDefault="00F97638">
          <w:pPr>
            <w:pStyle w:val="TM2"/>
            <w:rPr>
              <w:noProof/>
            </w:rPr>
          </w:pPr>
          <w:hyperlink w:anchor="_Toc205534937" w:history="1">
            <w:r w:rsidR="00BF4422" w:rsidRPr="00A65A0C">
              <w:rPr>
                <w:rStyle w:val="Lienhypertexte"/>
                <w:noProof/>
              </w:rPr>
              <w:t>Taxe sur la valeur ajoutée</w:t>
            </w:r>
            <w:r w:rsidR="00BF4422">
              <w:rPr>
                <w:noProof/>
                <w:webHidden/>
              </w:rPr>
              <w:tab/>
            </w:r>
            <w:r w:rsidR="00BF4422">
              <w:rPr>
                <w:noProof/>
                <w:webHidden/>
              </w:rPr>
              <w:fldChar w:fldCharType="begin"/>
            </w:r>
            <w:r w:rsidR="00BF4422">
              <w:rPr>
                <w:noProof/>
                <w:webHidden/>
              </w:rPr>
              <w:instrText xml:space="preserve"> PAGEREF _Toc205534937 \h </w:instrText>
            </w:r>
            <w:r w:rsidR="00BF4422">
              <w:rPr>
                <w:noProof/>
                <w:webHidden/>
              </w:rPr>
            </w:r>
            <w:r w:rsidR="00BF4422">
              <w:rPr>
                <w:noProof/>
                <w:webHidden/>
              </w:rPr>
              <w:fldChar w:fldCharType="separate"/>
            </w:r>
            <w:r w:rsidR="00BF4422">
              <w:rPr>
                <w:noProof/>
                <w:webHidden/>
              </w:rPr>
              <w:t>8</w:t>
            </w:r>
            <w:r w:rsidR="00BF4422">
              <w:rPr>
                <w:noProof/>
                <w:webHidden/>
              </w:rPr>
              <w:fldChar w:fldCharType="end"/>
            </w:r>
          </w:hyperlink>
        </w:p>
        <w:p w14:paraId="6199DC9F" w14:textId="33E1097D" w:rsidR="00BF4422" w:rsidRDefault="00F97638">
          <w:pPr>
            <w:pStyle w:val="TM2"/>
            <w:rPr>
              <w:noProof/>
            </w:rPr>
          </w:pPr>
          <w:hyperlink w:anchor="_Toc205534938" w:history="1">
            <w:r w:rsidR="00BF4422" w:rsidRPr="00A65A0C">
              <w:rPr>
                <w:rStyle w:val="Lienhypertexte"/>
                <w:noProof/>
              </w:rPr>
              <w:t>Impôts et taxes</w:t>
            </w:r>
            <w:r w:rsidR="00BF4422">
              <w:rPr>
                <w:noProof/>
                <w:webHidden/>
              </w:rPr>
              <w:tab/>
            </w:r>
            <w:r w:rsidR="00BF4422">
              <w:rPr>
                <w:noProof/>
                <w:webHidden/>
              </w:rPr>
              <w:fldChar w:fldCharType="begin"/>
            </w:r>
            <w:r w:rsidR="00BF4422">
              <w:rPr>
                <w:noProof/>
                <w:webHidden/>
              </w:rPr>
              <w:instrText xml:space="preserve"> PAGEREF _Toc205534938 \h </w:instrText>
            </w:r>
            <w:r w:rsidR="00BF4422">
              <w:rPr>
                <w:noProof/>
                <w:webHidden/>
              </w:rPr>
            </w:r>
            <w:r w:rsidR="00BF4422">
              <w:rPr>
                <w:noProof/>
                <w:webHidden/>
              </w:rPr>
              <w:fldChar w:fldCharType="separate"/>
            </w:r>
            <w:r w:rsidR="00BF4422">
              <w:rPr>
                <w:noProof/>
                <w:webHidden/>
              </w:rPr>
              <w:t>8</w:t>
            </w:r>
            <w:r w:rsidR="00BF4422">
              <w:rPr>
                <w:noProof/>
                <w:webHidden/>
              </w:rPr>
              <w:fldChar w:fldCharType="end"/>
            </w:r>
          </w:hyperlink>
        </w:p>
        <w:p w14:paraId="66B1B912" w14:textId="21B7380D" w:rsidR="00BF4422" w:rsidRDefault="00F97638">
          <w:pPr>
            <w:pStyle w:val="TM1"/>
            <w:tabs>
              <w:tab w:val="left" w:pos="1540"/>
              <w:tab w:val="right" w:leader="dot" w:pos="9736"/>
            </w:tabs>
            <w:rPr>
              <w:rFonts w:asciiTheme="minorHAnsi" w:eastAsiaTheme="minorEastAsia" w:hAnsiTheme="minorHAnsi" w:cstheme="minorBidi"/>
              <w:noProof/>
              <w:sz w:val="22"/>
              <w:szCs w:val="22"/>
            </w:rPr>
          </w:pPr>
          <w:hyperlink w:anchor="_Toc205534939" w:history="1">
            <w:r w:rsidR="00BF4422" w:rsidRPr="00A65A0C">
              <w:rPr>
                <w:rStyle w:val="Lienhypertexte"/>
                <w:b/>
                <w:caps/>
                <w:noProof/>
              </w:rPr>
              <w:t>ARTICLE 5 :</w:t>
            </w:r>
            <w:r w:rsidR="00BF4422">
              <w:rPr>
                <w:rFonts w:asciiTheme="minorHAnsi" w:eastAsiaTheme="minorEastAsia" w:hAnsiTheme="minorHAnsi" w:cstheme="minorBidi"/>
                <w:noProof/>
                <w:sz w:val="22"/>
                <w:szCs w:val="22"/>
              </w:rPr>
              <w:tab/>
            </w:r>
            <w:r w:rsidR="00BF4422" w:rsidRPr="00A65A0C">
              <w:rPr>
                <w:rStyle w:val="Lienhypertexte"/>
                <w:b/>
                <w:caps/>
                <w:noProof/>
              </w:rPr>
              <w:t>opÉrations de vÉrification et d’admission</w:t>
            </w:r>
            <w:r w:rsidR="00BF4422">
              <w:rPr>
                <w:noProof/>
                <w:webHidden/>
              </w:rPr>
              <w:tab/>
            </w:r>
            <w:r w:rsidR="00BF4422">
              <w:rPr>
                <w:noProof/>
                <w:webHidden/>
              </w:rPr>
              <w:fldChar w:fldCharType="begin"/>
            </w:r>
            <w:r w:rsidR="00BF4422">
              <w:rPr>
                <w:noProof/>
                <w:webHidden/>
              </w:rPr>
              <w:instrText xml:space="preserve"> PAGEREF _Toc205534939 \h </w:instrText>
            </w:r>
            <w:r w:rsidR="00BF4422">
              <w:rPr>
                <w:noProof/>
                <w:webHidden/>
              </w:rPr>
            </w:r>
            <w:r w:rsidR="00BF4422">
              <w:rPr>
                <w:noProof/>
                <w:webHidden/>
              </w:rPr>
              <w:fldChar w:fldCharType="separate"/>
            </w:r>
            <w:r w:rsidR="00BF4422">
              <w:rPr>
                <w:noProof/>
                <w:webHidden/>
              </w:rPr>
              <w:t>9</w:t>
            </w:r>
            <w:r w:rsidR="00BF4422">
              <w:rPr>
                <w:noProof/>
                <w:webHidden/>
              </w:rPr>
              <w:fldChar w:fldCharType="end"/>
            </w:r>
          </w:hyperlink>
        </w:p>
        <w:p w14:paraId="4B15C44D" w14:textId="27190E10" w:rsidR="00BF4422" w:rsidRDefault="00F97638">
          <w:pPr>
            <w:pStyle w:val="TM2"/>
            <w:rPr>
              <w:noProof/>
            </w:rPr>
          </w:pPr>
          <w:hyperlink w:anchor="_Toc205534940" w:history="1">
            <w:r w:rsidR="00BF4422" w:rsidRPr="00A65A0C">
              <w:rPr>
                <w:rStyle w:val="Lienhypertexte"/>
                <w:rFonts w:cstheme="minorHAnsi"/>
                <w:noProof/>
              </w:rPr>
              <w:t>Opérations de vérification</w:t>
            </w:r>
            <w:r w:rsidR="00BF4422">
              <w:rPr>
                <w:noProof/>
                <w:webHidden/>
              </w:rPr>
              <w:tab/>
            </w:r>
            <w:r w:rsidR="00BF4422">
              <w:rPr>
                <w:noProof/>
                <w:webHidden/>
              </w:rPr>
              <w:fldChar w:fldCharType="begin"/>
            </w:r>
            <w:r w:rsidR="00BF4422">
              <w:rPr>
                <w:noProof/>
                <w:webHidden/>
              </w:rPr>
              <w:instrText xml:space="preserve"> PAGEREF _Toc205534940 \h </w:instrText>
            </w:r>
            <w:r w:rsidR="00BF4422">
              <w:rPr>
                <w:noProof/>
                <w:webHidden/>
              </w:rPr>
            </w:r>
            <w:r w:rsidR="00BF4422">
              <w:rPr>
                <w:noProof/>
                <w:webHidden/>
              </w:rPr>
              <w:fldChar w:fldCharType="separate"/>
            </w:r>
            <w:r w:rsidR="00BF4422">
              <w:rPr>
                <w:noProof/>
                <w:webHidden/>
              </w:rPr>
              <w:t>9</w:t>
            </w:r>
            <w:r w:rsidR="00BF4422">
              <w:rPr>
                <w:noProof/>
                <w:webHidden/>
              </w:rPr>
              <w:fldChar w:fldCharType="end"/>
            </w:r>
          </w:hyperlink>
        </w:p>
        <w:p w14:paraId="1D1892DE" w14:textId="591A277F" w:rsidR="00BF4422" w:rsidRDefault="00F97638">
          <w:pPr>
            <w:pStyle w:val="TM2"/>
            <w:rPr>
              <w:noProof/>
            </w:rPr>
          </w:pPr>
          <w:hyperlink w:anchor="_Toc205534941" w:history="1">
            <w:r w:rsidR="00BF4422" w:rsidRPr="00A65A0C">
              <w:rPr>
                <w:rStyle w:val="Lienhypertexte"/>
                <w:rFonts w:cstheme="minorHAnsi"/>
                <w:noProof/>
              </w:rPr>
              <w:t>Admission des prestations et des fournitures</w:t>
            </w:r>
            <w:r w:rsidR="00BF4422">
              <w:rPr>
                <w:noProof/>
                <w:webHidden/>
              </w:rPr>
              <w:tab/>
            </w:r>
            <w:r w:rsidR="00BF4422">
              <w:rPr>
                <w:noProof/>
                <w:webHidden/>
              </w:rPr>
              <w:fldChar w:fldCharType="begin"/>
            </w:r>
            <w:r w:rsidR="00BF4422">
              <w:rPr>
                <w:noProof/>
                <w:webHidden/>
              </w:rPr>
              <w:instrText xml:space="preserve"> PAGEREF _Toc205534941 \h </w:instrText>
            </w:r>
            <w:r w:rsidR="00BF4422">
              <w:rPr>
                <w:noProof/>
                <w:webHidden/>
              </w:rPr>
            </w:r>
            <w:r w:rsidR="00BF4422">
              <w:rPr>
                <w:noProof/>
                <w:webHidden/>
              </w:rPr>
              <w:fldChar w:fldCharType="separate"/>
            </w:r>
            <w:r w:rsidR="00BF4422">
              <w:rPr>
                <w:noProof/>
                <w:webHidden/>
              </w:rPr>
              <w:t>9</w:t>
            </w:r>
            <w:r w:rsidR="00BF4422">
              <w:rPr>
                <w:noProof/>
                <w:webHidden/>
              </w:rPr>
              <w:fldChar w:fldCharType="end"/>
            </w:r>
          </w:hyperlink>
        </w:p>
        <w:p w14:paraId="52C720C5" w14:textId="35090F1F" w:rsidR="00BF4422" w:rsidRDefault="00F97638">
          <w:pPr>
            <w:pStyle w:val="TM1"/>
            <w:tabs>
              <w:tab w:val="left" w:pos="1540"/>
              <w:tab w:val="right" w:leader="dot" w:pos="9736"/>
            </w:tabs>
            <w:rPr>
              <w:rFonts w:asciiTheme="minorHAnsi" w:eastAsiaTheme="minorEastAsia" w:hAnsiTheme="minorHAnsi" w:cstheme="minorBidi"/>
              <w:noProof/>
              <w:sz w:val="22"/>
              <w:szCs w:val="22"/>
            </w:rPr>
          </w:pPr>
          <w:hyperlink w:anchor="_Toc205534942" w:history="1">
            <w:r w:rsidR="00BF4422" w:rsidRPr="00A65A0C">
              <w:rPr>
                <w:rStyle w:val="Lienhypertexte"/>
                <w:b/>
                <w:caps/>
                <w:noProof/>
              </w:rPr>
              <w:t>ARTICLE 6 :</w:t>
            </w:r>
            <w:r w:rsidR="00BF4422">
              <w:rPr>
                <w:rFonts w:asciiTheme="minorHAnsi" w:eastAsiaTheme="minorEastAsia" w:hAnsiTheme="minorHAnsi" w:cstheme="minorBidi"/>
                <w:noProof/>
                <w:sz w:val="22"/>
                <w:szCs w:val="22"/>
              </w:rPr>
              <w:tab/>
            </w:r>
            <w:r w:rsidR="00BF4422" w:rsidRPr="00A65A0C">
              <w:rPr>
                <w:rStyle w:val="Lienhypertexte"/>
                <w:b/>
                <w:caps/>
                <w:noProof/>
              </w:rPr>
              <w:t>ModalitÉs spÉcifiques d’exécution</w:t>
            </w:r>
            <w:r w:rsidR="00BF4422">
              <w:rPr>
                <w:noProof/>
                <w:webHidden/>
              </w:rPr>
              <w:tab/>
            </w:r>
            <w:r w:rsidR="00BF4422">
              <w:rPr>
                <w:noProof/>
                <w:webHidden/>
              </w:rPr>
              <w:fldChar w:fldCharType="begin"/>
            </w:r>
            <w:r w:rsidR="00BF4422">
              <w:rPr>
                <w:noProof/>
                <w:webHidden/>
              </w:rPr>
              <w:instrText xml:space="preserve"> PAGEREF _Toc205534942 \h </w:instrText>
            </w:r>
            <w:r w:rsidR="00BF4422">
              <w:rPr>
                <w:noProof/>
                <w:webHidden/>
              </w:rPr>
            </w:r>
            <w:r w:rsidR="00BF4422">
              <w:rPr>
                <w:noProof/>
                <w:webHidden/>
              </w:rPr>
              <w:fldChar w:fldCharType="separate"/>
            </w:r>
            <w:r w:rsidR="00BF4422">
              <w:rPr>
                <w:noProof/>
                <w:webHidden/>
              </w:rPr>
              <w:t>9</w:t>
            </w:r>
            <w:r w:rsidR="00BF4422">
              <w:rPr>
                <w:noProof/>
                <w:webHidden/>
              </w:rPr>
              <w:fldChar w:fldCharType="end"/>
            </w:r>
          </w:hyperlink>
        </w:p>
        <w:p w14:paraId="3C410267" w14:textId="02B22D35" w:rsidR="00BF4422" w:rsidRDefault="00F97638">
          <w:pPr>
            <w:pStyle w:val="TM2"/>
            <w:rPr>
              <w:noProof/>
            </w:rPr>
          </w:pPr>
          <w:hyperlink w:anchor="_Toc205534943" w:history="1">
            <w:r w:rsidR="00BF4422" w:rsidRPr="00A65A0C">
              <w:rPr>
                <w:rStyle w:val="Lienhypertexte"/>
                <w:rFonts w:cstheme="minorHAnsi"/>
                <w:noProof/>
              </w:rPr>
              <w:t>Tableau des livrables</w:t>
            </w:r>
            <w:r w:rsidR="00BF4422">
              <w:rPr>
                <w:noProof/>
                <w:webHidden/>
              </w:rPr>
              <w:tab/>
            </w:r>
            <w:r w:rsidR="00BF4422">
              <w:rPr>
                <w:noProof/>
                <w:webHidden/>
              </w:rPr>
              <w:fldChar w:fldCharType="begin"/>
            </w:r>
            <w:r w:rsidR="00BF4422">
              <w:rPr>
                <w:noProof/>
                <w:webHidden/>
              </w:rPr>
              <w:instrText xml:space="preserve"> PAGEREF _Toc205534943 \h </w:instrText>
            </w:r>
            <w:r w:rsidR="00BF4422">
              <w:rPr>
                <w:noProof/>
                <w:webHidden/>
              </w:rPr>
            </w:r>
            <w:r w:rsidR="00BF4422">
              <w:rPr>
                <w:noProof/>
                <w:webHidden/>
              </w:rPr>
              <w:fldChar w:fldCharType="separate"/>
            </w:r>
            <w:r w:rsidR="00BF4422">
              <w:rPr>
                <w:noProof/>
                <w:webHidden/>
              </w:rPr>
              <w:t>9</w:t>
            </w:r>
            <w:r w:rsidR="00BF4422">
              <w:rPr>
                <w:noProof/>
                <w:webHidden/>
              </w:rPr>
              <w:fldChar w:fldCharType="end"/>
            </w:r>
          </w:hyperlink>
        </w:p>
        <w:p w14:paraId="25060548" w14:textId="03AA2A96" w:rsidR="00BF4422" w:rsidRDefault="00F97638">
          <w:pPr>
            <w:pStyle w:val="TM2"/>
            <w:rPr>
              <w:noProof/>
            </w:rPr>
          </w:pPr>
          <w:hyperlink w:anchor="_Toc205534944" w:history="1">
            <w:r w:rsidR="00BF4422" w:rsidRPr="00A65A0C">
              <w:rPr>
                <w:rStyle w:val="Lienhypertexte"/>
                <w:rFonts w:cstheme="minorHAnsi"/>
                <w:noProof/>
              </w:rPr>
              <w:t>Expert en charge de l’exécution de la mission</w:t>
            </w:r>
            <w:r w:rsidR="00BF4422">
              <w:rPr>
                <w:noProof/>
                <w:webHidden/>
              </w:rPr>
              <w:tab/>
            </w:r>
            <w:r w:rsidR="00BF4422">
              <w:rPr>
                <w:noProof/>
                <w:webHidden/>
              </w:rPr>
              <w:fldChar w:fldCharType="begin"/>
            </w:r>
            <w:r w:rsidR="00BF4422">
              <w:rPr>
                <w:noProof/>
                <w:webHidden/>
              </w:rPr>
              <w:instrText xml:space="preserve"> PAGEREF _Toc205534944 \h </w:instrText>
            </w:r>
            <w:r w:rsidR="00BF4422">
              <w:rPr>
                <w:noProof/>
                <w:webHidden/>
              </w:rPr>
            </w:r>
            <w:r w:rsidR="00BF4422">
              <w:rPr>
                <w:noProof/>
                <w:webHidden/>
              </w:rPr>
              <w:fldChar w:fldCharType="separate"/>
            </w:r>
            <w:r w:rsidR="00BF4422">
              <w:rPr>
                <w:noProof/>
                <w:webHidden/>
              </w:rPr>
              <w:t>10</w:t>
            </w:r>
            <w:r w:rsidR="00BF4422">
              <w:rPr>
                <w:noProof/>
                <w:webHidden/>
              </w:rPr>
              <w:fldChar w:fldCharType="end"/>
            </w:r>
          </w:hyperlink>
        </w:p>
        <w:p w14:paraId="73056927" w14:textId="31F6B882" w:rsidR="00BF4422" w:rsidRDefault="00F97638">
          <w:pPr>
            <w:pStyle w:val="TM2"/>
            <w:rPr>
              <w:noProof/>
            </w:rPr>
          </w:pPr>
          <w:hyperlink w:anchor="_Toc205534945" w:history="1">
            <w:r w:rsidR="00BF4422" w:rsidRPr="00A65A0C">
              <w:rPr>
                <w:rStyle w:val="Lienhypertexte"/>
                <w:rFonts w:cstheme="minorHAnsi"/>
                <w:noProof/>
              </w:rPr>
              <w:t>Lieu d’exécution</w:t>
            </w:r>
            <w:r w:rsidR="00BF4422">
              <w:rPr>
                <w:noProof/>
                <w:webHidden/>
              </w:rPr>
              <w:tab/>
            </w:r>
            <w:r w:rsidR="00BF4422">
              <w:rPr>
                <w:noProof/>
                <w:webHidden/>
              </w:rPr>
              <w:fldChar w:fldCharType="begin"/>
            </w:r>
            <w:r w:rsidR="00BF4422">
              <w:rPr>
                <w:noProof/>
                <w:webHidden/>
              </w:rPr>
              <w:instrText xml:space="preserve"> PAGEREF _Toc205534945 \h </w:instrText>
            </w:r>
            <w:r w:rsidR="00BF4422">
              <w:rPr>
                <w:noProof/>
                <w:webHidden/>
              </w:rPr>
            </w:r>
            <w:r w:rsidR="00BF4422">
              <w:rPr>
                <w:noProof/>
                <w:webHidden/>
              </w:rPr>
              <w:fldChar w:fldCharType="separate"/>
            </w:r>
            <w:r w:rsidR="00BF4422">
              <w:rPr>
                <w:noProof/>
                <w:webHidden/>
              </w:rPr>
              <w:t>10</w:t>
            </w:r>
            <w:r w:rsidR="00BF4422">
              <w:rPr>
                <w:noProof/>
                <w:webHidden/>
              </w:rPr>
              <w:fldChar w:fldCharType="end"/>
            </w:r>
          </w:hyperlink>
        </w:p>
        <w:p w14:paraId="31A000BE" w14:textId="57B46E36" w:rsidR="00BF4422" w:rsidRDefault="00F97638">
          <w:pPr>
            <w:pStyle w:val="TM2"/>
            <w:rPr>
              <w:noProof/>
            </w:rPr>
          </w:pPr>
          <w:hyperlink w:anchor="_Toc205534946" w:history="1">
            <w:r w:rsidR="00BF4422" w:rsidRPr="00A65A0C">
              <w:rPr>
                <w:rStyle w:val="Lienhypertexte"/>
                <w:rFonts w:cstheme="minorHAnsi"/>
                <w:noProof/>
              </w:rPr>
              <w:t>Langue du contrat</w:t>
            </w:r>
            <w:r w:rsidR="00BF4422">
              <w:rPr>
                <w:noProof/>
                <w:webHidden/>
              </w:rPr>
              <w:tab/>
            </w:r>
            <w:r w:rsidR="00BF4422">
              <w:rPr>
                <w:noProof/>
                <w:webHidden/>
              </w:rPr>
              <w:fldChar w:fldCharType="begin"/>
            </w:r>
            <w:r w:rsidR="00BF4422">
              <w:rPr>
                <w:noProof/>
                <w:webHidden/>
              </w:rPr>
              <w:instrText xml:space="preserve"> PAGEREF _Toc205534946 \h </w:instrText>
            </w:r>
            <w:r w:rsidR="00BF4422">
              <w:rPr>
                <w:noProof/>
                <w:webHidden/>
              </w:rPr>
            </w:r>
            <w:r w:rsidR="00BF4422">
              <w:rPr>
                <w:noProof/>
                <w:webHidden/>
              </w:rPr>
              <w:fldChar w:fldCharType="separate"/>
            </w:r>
            <w:r w:rsidR="00BF4422">
              <w:rPr>
                <w:noProof/>
                <w:webHidden/>
              </w:rPr>
              <w:t>10</w:t>
            </w:r>
            <w:r w:rsidR="00BF4422">
              <w:rPr>
                <w:noProof/>
                <w:webHidden/>
              </w:rPr>
              <w:fldChar w:fldCharType="end"/>
            </w:r>
          </w:hyperlink>
        </w:p>
        <w:p w14:paraId="6249515D" w14:textId="7105384D" w:rsidR="00BF4422" w:rsidRDefault="00F97638">
          <w:pPr>
            <w:pStyle w:val="TM2"/>
            <w:rPr>
              <w:noProof/>
            </w:rPr>
          </w:pPr>
          <w:hyperlink w:anchor="_Toc205534947" w:history="1">
            <w:r w:rsidR="00BF4422" w:rsidRPr="00A65A0C">
              <w:rPr>
                <w:rStyle w:val="Lienhypertexte"/>
                <w:rFonts w:cstheme="minorHAnsi"/>
                <w:noProof/>
              </w:rPr>
              <w:t xml:space="preserve">Engagement du </w:t>
            </w:r>
            <w:r w:rsidR="00BF4422" w:rsidRPr="00A65A0C">
              <w:rPr>
                <w:rStyle w:val="Lienhypertexte"/>
                <w:rFonts w:cstheme="minorHAnsi"/>
                <w:smallCaps/>
                <w:noProof/>
              </w:rPr>
              <w:t>Contractant</w:t>
            </w:r>
            <w:r w:rsidR="00BF4422">
              <w:rPr>
                <w:noProof/>
                <w:webHidden/>
              </w:rPr>
              <w:tab/>
            </w:r>
            <w:r w:rsidR="00BF4422">
              <w:rPr>
                <w:noProof/>
                <w:webHidden/>
              </w:rPr>
              <w:fldChar w:fldCharType="begin"/>
            </w:r>
            <w:r w:rsidR="00BF4422">
              <w:rPr>
                <w:noProof/>
                <w:webHidden/>
              </w:rPr>
              <w:instrText xml:space="preserve"> PAGEREF _Toc205534947 \h </w:instrText>
            </w:r>
            <w:r w:rsidR="00BF4422">
              <w:rPr>
                <w:noProof/>
                <w:webHidden/>
              </w:rPr>
            </w:r>
            <w:r w:rsidR="00BF4422">
              <w:rPr>
                <w:noProof/>
                <w:webHidden/>
              </w:rPr>
              <w:fldChar w:fldCharType="separate"/>
            </w:r>
            <w:r w:rsidR="00BF4422">
              <w:rPr>
                <w:noProof/>
                <w:webHidden/>
              </w:rPr>
              <w:t>10</w:t>
            </w:r>
            <w:r w:rsidR="00BF4422">
              <w:rPr>
                <w:noProof/>
                <w:webHidden/>
              </w:rPr>
              <w:fldChar w:fldCharType="end"/>
            </w:r>
          </w:hyperlink>
        </w:p>
        <w:p w14:paraId="31C33C8B" w14:textId="284B233C" w:rsidR="00BF4422" w:rsidRDefault="00F97638">
          <w:pPr>
            <w:pStyle w:val="TM2"/>
            <w:rPr>
              <w:noProof/>
            </w:rPr>
          </w:pPr>
          <w:hyperlink w:anchor="_Toc205534948" w:history="1">
            <w:r w:rsidR="00BF4422" w:rsidRPr="00A65A0C">
              <w:rPr>
                <w:rStyle w:val="Lienhypertexte"/>
                <w:rFonts w:cstheme="minorHAnsi"/>
                <w:noProof/>
              </w:rPr>
              <w:t>Confidentialité</w:t>
            </w:r>
            <w:r w:rsidR="00BF4422">
              <w:rPr>
                <w:noProof/>
                <w:webHidden/>
              </w:rPr>
              <w:tab/>
            </w:r>
            <w:r w:rsidR="00BF4422">
              <w:rPr>
                <w:noProof/>
                <w:webHidden/>
              </w:rPr>
              <w:fldChar w:fldCharType="begin"/>
            </w:r>
            <w:r w:rsidR="00BF4422">
              <w:rPr>
                <w:noProof/>
                <w:webHidden/>
              </w:rPr>
              <w:instrText xml:space="preserve"> PAGEREF _Toc205534948 \h </w:instrText>
            </w:r>
            <w:r w:rsidR="00BF4422">
              <w:rPr>
                <w:noProof/>
                <w:webHidden/>
              </w:rPr>
            </w:r>
            <w:r w:rsidR="00BF4422">
              <w:rPr>
                <w:noProof/>
                <w:webHidden/>
              </w:rPr>
              <w:fldChar w:fldCharType="separate"/>
            </w:r>
            <w:r w:rsidR="00BF4422">
              <w:rPr>
                <w:noProof/>
                <w:webHidden/>
              </w:rPr>
              <w:t>10</w:t>
            </w:r>
            <w:r w:rsidR="00BF4422">
              <w:rPr>
                <w:noProof/>
                <w:webHidden/>
              </w:rPr>
              <w:fldChar w:fldCharType="end"/>
            </w:r>
          </w:hyperlink>
        </w:p>
        <w:p w14:paraId="29F67F95" w14:textId="7421E8D8" w:rsidR="00BF4422" w:rsidRDefault="00F97638">
          <w:pPr>
            <w:pStyle w:val="TM2"/>
            <w:rPr>
              <w:noProof/>
            </w:rPr>
          </w:pPr>
          <w:hyperlink w:anchor="_Toc205534949" w:history="1">
            <w:r w:rsidR="00BF4422" w:rsidRPr="00A65A0C">
              <w:rPr>
                <w:rStyle w:val="Lienhypertexte"/>
                <w:rFonts w:cstheme="minorHAnsi"/>
                <w:noProof/>
              </w:rPr>
              <w:t>Fournitures documents</w:t>
            </w:r>
            <w:r w:rsidR="00BF4422">
              <w:rPr>
                <w:noProof/>
                <w:webHidden/>
              </w:rPr>
              <w:tab/>
            </w:r>
            <w:r w:rsidR="00BF4422">
              <w:rPr>
                <w:noProof/>
                <w:webHidden/>
              </w:rPr>
              <w:fldChar w:fldCharType="begin"/>
            </w:r>
            <w:r w:rsidR="00BF4422">
              <w:rPr>
                <w:noProof/>
                <w:webHidden/>
              </w:rPr>
              <w:instrText xml:space="preserve"> PAGEREF _Toc205534949 \h </w:instrText>
            </w:r>
            <w:r w:rsidR="00BF4422">
              <w:rPr>
                <w:noProof/>
                <w:webHidden/>
              </w:rPr>
            </w:r>
            <w:r w:rsidR="00BF4422">
              <w:rPr>
                <w:noProof/>
                <w:webHidden/>
              </w:rPr>
              <w:fldChar w:fldCharType="separate"/>
            </w:r>
            <w:r w:rsidR="00BF4422">
              <w:rPr>
                <w:noProof/>
                <w:webHidden/>
              </w:rPr>
              <w:t>11</w:t>
            </w:r>
            <w:r w:rsidR="00BF4422">
              <w:rPr>
                <w:noProof/>
                <w:webHidden/>
              </w:rPr>
              <w:fldChar w:fldCharType="end"/>
            </w:r>
          </w:hyperlink>
        </w:p>
        <w:p w14:paraId="70893DDC" w14:textId="39BFA098" w:rsidR="00BF4422" w:rsidRDefault="00F97638">
          <w:pPr>
            <w:pStyle w:val="TM2"/>
            <w:rPr>
              <w:noProof/>
            </w:rPr>
          </w:pPr>
          <w:hyperlink w:anchor="_Toc205534950" w:history="1">
            <w:r w:rsidR="00BF4422" w:rsidRPr="00A65A0C">
              <w:rPr>
                <w:rStyle w:val="Lienhypertexte"/>
                <w:rFonts w:cstheme="minorHAnsi"/>
                <w:noProof/>
              </w:rPr>
              <w:t>Assurance</w:t>
            </w:r>
            <w:r w:rsidR="00BF4422">
              <w:rPr>
                <w:noProof/>
                <w:webHidden/>
              </w:rPr>
              <w:tab/>
            </w:r>
            <w:r w:rsidR="00BF4422">
              <w:rPr>
                <w:noProof/>
                <w:webHidden/>
              </w:rPr>
              <w:fldChar w:fldCharType="begin"/>
            </w:r>
            <w:r w:rsidR="00BF4422">
              <w:rPr>
                <w:noProof/>
                <w:webHidden/>
              </w:rPr>
              <w:instrText xml:space="preserve"> PAGEREF _Toc205534950 \h </w:instrText>
            </w:r>
            <w:r w:rsidR="00BF4422">
              <w:rPr>
                <w:noProof/>
                <w:webHidden/>
              </w:rPr>
            </w:r>
            <w:r w:rsidR="00BF4422">
              <w:rPr>
                <w:noProof/>
                <w:webHidden/>
              </w:rPr>
              <w:fldChar w:fldCharType="separate"/>
            </w:r>
            <w:r w:rsidR="00BF4422">
              <w:rPr>
                <w:noProof/>
                <w:webHidden/>
              </w:rPr>
              <w:t>11</w:t>
            </w:r>
            <w:r w:rsidR="00BF4422">
              <w:rPr>
                <w:noProof/>
                <w:webHidden/>
              </w:rPr>
              <w:fldChar w:fldCharType="end"/>
            </w:r>
          </w:hyperlink>
        </w:p>
        <w:p w14:paraId="5C170CBE" w14:textId="2A1FB277" w:rsidR="00BF4422" w:rsidRDefault="00F97638">
          <w:pPr>
            <w:pStyle w:val="TM2"/>
            <w:rPr>
              <w:noProof/>
            </w:rPr>
          </w:pPr>
          <w:hyperlink w:anchor="_Toc205534951" w:history="1">
            <w:r w:rsidR="00BF4422" w:rsidRPr="00A65A0C">
              <w:rPr>
                <w:rStyle w:val="Lienhypertexte"/>
                <w:rFonts w:cstheme="minorHAnsi"/>
                <w:noProof/>
              </w:rPr>
              <w:t>Point de contact et communication</w:t>
            </w:r>
            <w:r w:rsidR="00BF4422">
              <w:rPr>
                <w:noProof/>
                <w:webHidden/>
              </w:rPr>
              <w:tab/>
            </w:r>
            <w:r w:rsidR="00BF4422">
              <w:rPr>
                <w:noProof/>
                <w:webHidden/>
              </w:rPr>
              <w:fldChar w:fldCharType="begin"/>
            </w:r>
            <w:r w:rsidR="00BF4422">
              <w:rPr>
                <w:noProof/>
                <w:webHidden/>
              </w:rPr>
              <w:instrText xml:space="preserve"> PAGEREF _Toc205534951 \h </w:instrText>
            </w:r>
            <w:r w:rsidR="00BF4422">
              <w:rPr>
                <w:noProof/>
                <w:webHidden/>
              </w:rPr>
            </w:r>
            <w:r w:rsidR="00BF4422">
              <w:rPr>
                <w:noProof/>
                <w:webHidden/>
              </w:rPr>
              <w:fldChar w:fldCharType="separate"/>
            </w:r>
            <w:r w:rsidR="00BF4422">
              <w:rPr>
                <w:noProof/>
                <w:webHidden/>
              </w:rPr>
              <w:t>11</w:t>
            </w:r>
            <w:r w:rsidR="00BF4422">
              <w:rPr>
                <w:noProof/>
                <w:webHidden/>
              </w:rPr>
              <w:fldChar w:fldCharType="end"/>
            </w:r>
          </w:hyperlink>
        </w:p>
        <w:p w14:paraId="7B50BD8C" w14:textId="6E5AD938" w:rsidR="00BF4422" w:rsidRDefault="00F97638">
          <w:pPr>
            <w:pStyle w:val="TM2"/>
            <w:rPr>
              <w:noProof/>
            </w:rPr>
          </w:pPr>
          <w:hyperlink w:anchor="_Toc205534952" w:history="1">
            <w:r w:rsidR="00BF4422" w:rsidRPr="00A65A0C">
              <w:rPr>
                <w:rStyle w:val="Lienhypertexte"/>
                <w:rFonts w:cstheme="minorHAnsi"/>
                <w:noProof/>
              </w:rPr>
              <w:t>Engagement contre la déforestation</w:t>
            </w:r>
            <w:r w:rsidR="00BF4422">
              <w:rPr>
                <w:noProof/>
                <w:webHidden/>
              </w:rPr>
              <w:tab/>
            </w:r>
            <w:r w:rsidR="00BF4422">
              <w:rPr>
                <w:noProof/>
                <w:webHidden/>
              </w:rPr>
              <w:fldChar w:fldCharType="begin"/>
            </w:r>
            <w:r w:rsidR="00BF4422">
              <w:rPr>
                <w:noProof/>
                <w:webHidden/>
              </w:rPr>
              <w:instrText xml:space="preserve"> PAGEREF _Toc205534952 \h </w:instrText>
            </w:r>
            <w:r w:rsidR="00BF4422">
              <w:rPr>
                <w:noProof/>
                <w:webHidden/>
              </w:rPr>
            </w:r>
            <w:r w:rsidR="00BF4422">
              <w:rPr>
                <w:noProof/>
                <w:webHidden/>
              </w:rPr>
              <w:fldChar w:fldCharType="separate"/>
            </w:r>
            <w:r w:rsidR="00BF4422">
              <w:rPr>
                <w:noProof/>
                <w:webHidden/>
              </w:rPr>
              <w:t>12</w:t>
            </w:r>
            <w:r w:rsidR="00BF4422">
              <w:rPr>
                <w:noProof/>
                <w:webHidden/>
              </w:rPr>
              <w:fldChar w:fldCharType="end"/>
            </w:r>
          </w:hyperlink>
        </w:p>
        <w:p w14:paraId="63848C9B" w14:textId="33BF3A6A" w:rsidR="00BF4422" w:rsidRDefault="00F97638">
          <w:pPr>
            <w:pStyle w:val="TM1"/>
            <w:tabs>
              <w:tab w:val="left" w:pos="1540"/>
              <w:tab w:val="right" w:leader="dot" w:pos="9736"/>
            </w:tabs>
            <w:rPr>
              <w:rFonts w:asciiTheme="minorHAnsi" w:eastAsiaTheme="minorEastAsia" w:hAnsiTheme="minorHAnsi" w:cstheme="minorBidi"/>
              <w:noProof/>
              <w:sz w:val="22"/>
              <w:szCs w:val="22"/>
            </w:rPr>
          </w:pPr>
          <w:hyperlink w:anchor="_Toc205534953" w:history="1">
            <w:r w:rsidR="00BF4422" w:rsidRPr="00A65A0C">
              <w:rPr>
                <w:rStyle w:val="Lienhypertexte"/>
                <w:b/>
                <w:caps/>
                <w:noProof/>
              </w:rPr>
              <w:t>ARTICLE 7 :</w:t>
            </w:r>
            <w:r w:rsidR="00BF4422">
              <w:rPr>
                <w:rFonts w:asciiTheme="minorHAnsi" w:eastAsiaTheme="minorEastAsia" w:hAnsiTheme="minorHAnsi" w:cstheme="minorBidi"/>
                <w:noProof/>
                <w:sz w:val="22"/>
                <w:szCs w:val="22"/>
              </w:rPr>
              <w:tab/>
            </w:r>
            <w:r w:rsidR="00BF4422" w:rsidRPr="00A65A0C">
              <w:rPr>
                <w:rStyle w:val="Lienhypertexte"/>
                <w:b/>
                <w:caps/>
                <w:noProof/>
              </w:rPr>
              <w:t>Clause de réexamen</w:t>
            </w:r>
            <w:r w:rsidR="00BF4422">
              <w:rPr>
                <w:noProof/>
                <w:webHidden/>
              </w:rPr>
              <w:tab/>
            </w:r>
            <w:r w:rsidR="00BF4422">
              <w:rPr>
                <w:noProof/>
                <w:webHidden/>
              </w:rPr>
              <w:fldChar w:fldCharType="begin"/>
            </w:r>
            <w:r w:rsidR="00BF4422">
              <w:rPr>
                <w:noProof/>
                <w:webHidden/>
              </w:rPr>
              <w:instrText xml:space="preserve"> PAGEREF _Toc205534953 \h </w:instrText>
            </w:r>
            <w:r w:rsidR="00BF4422">
              <w:rPr>
                <w:noProof/>
                <w:webHidden/>
              </w:rPr>
            </w:r>
            <w:r w:rsidR="00BF4422">
              <w:rPr>
                <w:noProof/>
                <w:webHidden/>
              </w:rPr>
              <w:fldChar w:fldCharType="separate"/>
            </w:r>
            <w:r w:rsidR="00BF4422">
              <w:rPr>
                <w:noProof/>
                <w:webHidden/>
              </w:rPr>
              <w:t>12</w:t>
            </w:r>
            <w:r w:rsidR="00BF4422">
              <w:rPr>
                <w:noProof/>
                <w:webHidden/>
              </w:rPr>
              <w:fldChar w:fldCharType="end"/>
            </w:r>
          </w:hyperlink>
        </w:p>
        <w:p w14:paraId="6F13141C" w14:textId="338F86AA" w:rsidR="00BF4422" w:rsidRDefault="00F97638">
          <w:pPr>
            <w:pStyle w:val="TM1"/>
            <w:tabs>
              <w:tab w:val="left" w:pos="1540"/>
              <w:tab w:val="right" w:leader="dot" w:pos="9736"/>
            </w:tabs>
            <w:rPr>
              <w:rFonts w:asciiTheme="minorHAnsi" w:eastAsiaTheme="minorEastAsia" w:hAnsiTheme="minorHAnsi" w:cstheme="minorBidi"/>
              <w:noProof/>
              <w:sz w:val="22"/>
              <w:szCs w:val="22"/>
            </w:rPr>
          </w:pPr>
          <w:hyperlink w:anchor="_Toc205534954" w:history="1">
            <w:r w:rsidR="00BF4422" w:rsidRPr="00A65A0C">
              <w:rPr>
                <w:rStyle w:val="Lienhypertexte"/>
                <w:b/>
                <w:caps/>
                <w:noProof/>
              </w:rPr>
              <w:t>ARTICLE 8 :</w:t>
            </w:r>
            <w:r w:rsidR="00BF4422">
              <w:rPr>
                <w:rFonts w:asciiTheme="minorHAnsi" w:eastAsiaTheme="minorEastAsia" w:hAnsiTheme="minorHAnsi" w:cstheme="minorBidi"/>
                <w:noProof/>
                <w:sz w:val="22"/>
                <w:szCs w:val="22"/>
              </w:rPr>
              <w:tab/>
            </w:r>
            <w:r w:rsidR="00BF4422" w:rsidRPr="00A65A0C">
              <w:rPr>
                <w:rStyle w:val="Lienhypertexte"/>
                <w:b/>
                <w:caps/>
                <w:noProof/>
              </w:rPr>
              <w:t>RÉalisation de prestations similaires</w:t>
            </w:r>
            <w:r w:rsidR="00BF4422">
              <w:rPr>
                <w:noProof/>
                <w:webHidden/>
              </w:rPr>
              <w:tab/>
            </w:r>
            <w:r w:rsidR="00BF4422">
              <w:rPr>
                <w:noProof/>
                <w:webHidden/>
              </w:rPr>
              <w:fldChar w:fldCharType="begin"/>
            </w:r>
            <w:r w:rsidR="00BF4422">
              <w:rPr>
                <w:noProof/>
                <w:webHidden/>
              </w:rPr>
              <w:instrText xml:space="preserve"> PAGEREF _Toc205534954 \h </w:instrText>
            </w:r>
            <w:r w:rsidR="00BF4422">
              <w:rPr>
                <w:noProof/>
                <w:webHidden/>
              </w:rPr>
            </w:r>
            <w:r w:rsidR="00BF4422">
              <w:rPr>
                <w:noProof/>
                <w:webHidden/>
              </w:rPr>
              <w:fldChar w:fldCharType="separate"/>
            </w:r>
            <w:r w:rsidR="00BF4422">
              <w:rPr>
                <w:noProof/>
                <w:webHidden/>
              </w:rPr>
              <w:t>13</w:t>
            </w:r>
            <w:r w:rsidR="00BF4422">
              <w:rPr>
                <w:noProof/>
                <w:webHidden/>
              </w:rPr>
              <w:fldChar w:fldCharType="end"/>
            </w:r>
          </w:hyperlink>
        </w:p>
        <w:p w14:paraId="49F77566" w14:textId="0A583794" w:rsidR="00BF4422" w:rsidRDefault="00F97638">
          <w:pPr>
            <w:pStyle w:val="TM1"/>
            <w:tabs>
              <w:tab w:val="left" w:pos="1540"/>
              <w:tab w:val="right" w:leader="dot" w:pos="9736"/>
            </w:tabs>
            <w:rPr>
              <w:rFonts w:asciiTheme="minorHAnsi" w:eastAsiaTheme="minorEastAsia" w:hAnsiTheme="minorHAnsi" w:cstheme="minorBidi"/>
              <w:noProof/>
              <w:sz w:val="22"/>
              <w:szCs w:val="22"/>
            </w:rPr>
          </w:pPr>
          <w:hyperlink w:anchor="_Toc205534955" w:history="1">
            <w:r w:rsidR="00BF4422" w:rsidRPr="00A65A0C">
              <w:rPr>
                <w:rStyle w:val="Lienhypertexte"/>
                <w:b/>
                <w:caps/>
                <w:noProof/>
              </w:rPr>
              <w:t>ARTICLE 9 :</w:t>
            </w:r>
            <w:r w:rsidR="00BF4422">
              <w:rPr>
                <w:rFonts w:asciiTheme="minorHAnsi" w:eastAsiaTheme="minorEastAsia" w:hAnsiTheme="minorHAnsi" w:cstheme="minorBidi"/>
                <w:noProof/>
                <w:sz w:val="22"/>
                <w:szCs w:val="22"/>
              </w:rPr>
              <w:tab/>
            </w:r>
            <w:r w:rsidR="00BF4422" w:rsidRPr="00A65A0C">
              <w:rPr>
                <w:rStyle w:val="Lienhypertexte"/>
                <w:b/>
                <w:caps/>
                <w:noProof/>
              </w:rPr>
              <w:t>pÉnalitÉs</w:t>
            </w:r>
            <w:r w:rsidR="00BF4422">
              <w:rPr>
                <w:noProof/>
                <w:webHidden/>
              </w:rPr>
              <w:tab/>
            </w:r>
            <w:r w:rsidR="00BF4422">
              <w:rPr>
                <w:noProof/>
                <w:webHidden/>
              </w:rPr>
              <w:fldChar w:fldCharType="begin"/>
            </w:r>
            <w:r w:rsidR="00BF4422">
              <w:rPr>
                <w:noProof/>
                <w:webHidden/>
              </w:rPr>
              <w:instrText xml:space="preserve"> PAGEREF _Toc205534955 \h </w:instrText>
            </w:r>
            <w:r w:rsidR="00BF4422">
              <w:rPr>
                <w:noProof/>
                <w:webHidden/>
              </w:rPr>
            </w:r>
            <w:r w:rsidR="00BF4422">
              <w:rPr>
                <w:noProof/>
                <w:webHidden/>
              </w:rPr>
              <w:fldChar w:fldCharType="separate"/>
            </w:r>
            <w:r w:rsidR="00BF4422">
              <w:rPr>
                <w:noProof/>
                <w:webHidden/>
              </w:rPr>
              <w:t>13</w:t>
            </w:r>
            <w:r w:rsidR="00BF4422">
              <w:rPr>
                <w:noProof/>
                <w:webHidden/>
              </w:rPr>
              <w:fldChar w:fldCharType="end"/>
            </w:r>
          </w:hyperlink>
        </w:p>
        <w:p w14:paraId="355FB461" w14:textId="02ED4D29" w:rsidR="00BF4422" w:rsidRDefault="00F97638">
          <w:pPr>
            <w:pStyle w:val="TM2"/>
            <w:rPr>
              <w:noProof/>
            </w:rPr>
          </w:pPr>
          <w:hyperlink w:anchor="_Toc205534956" w:history="1">
            <w:r w:rsidR="00BF4422" w:rsidRPr="00A65A0C">
              <w:rPr>
                <w:rStyle w:val="Lienhypertexte"/>
                <w:noProof/>
              </w:rPr>
              <w:t>Pénalités sur livrables documentaires périodiques</w:t>
            </w:r>
            <w:r w:rsidR="00BF4422">
              <w:rPr>
                <w:noProof/>
                <w:webHidden/>
              </w:rPr>
              <w:tab/>
            </w:r>
            <w:r w:rsidR="00BF4422">
              <w:rPr>
                <w:noProof/>
                <w:webHidden/>
              </w:rPr>
              <w:fldChar w:fldCharType="begin"/>
            </w:r>
            <w:r w:rsidR="00BF4422">
              <w:rPr>
                <w:noProof/>
                <w:webHidden/>
              </w:rPr>
              <w:instrText xml:space="preserve"> PAGEREF _Toc205534956 \h </w:instrText>
            </w:r>
            <w:r w:rsidR="00BF4422">
              <w:rPr>
                <w:noProof/>
                <w:webHidden/>
              </w:rPr>
            </w:r>
            <w:r w:rsidR="00BF4422">
              <w:rPr>
                <w:noProof/>
                <w:webHidden/>
              </w:rPr>
              <w:fldChar w:fldCharType="separate"/>
            </w:r>
            <w:r w:rsidR="00BF4422">
              <w:rPr>
                <w:noProof/>
                <w:webHidden/>
              </w:rPr>
              <w:t>13</w:t>
            </w:r>
            <w:r w:rsidR="00BF4422">
              <w:rPr>
                <w:noProof/>
                <w:webHidden/>
              </w:rPr>
              <w:fldChar w:fldCharType="end"/>
            </w:r>
          </w:hyperlink>
        </w:p>
        <w:p w14:paraId="3397BD6A" w14:textId="1F944158" w:rsidR="00BF4422" w:rsidRDefault="00F97638">
          <w:pPr>
            <w:pStyle w:val="TM2"/>
            <w:rPr>
              <w:noProof/>
            </w:rPr>
          </w:pPr>
          <w:hyperlink w:anchor="_Toc205534957" w:history="1">
            <w:r w:rsidR="00BF4422" w:rsidRPr="00A65A0C">
              <w:rPr>
                <w:rStyle w:val="Lienhypertexte"/>
                <w:noProof/>
              </w:rPr>
              <w:t>Pénalités sur remise d’un livrable final</w:t>
            </w:r>
            <w:r w:rsidR="00BF4422">
              <w:rPr>
                <w:noProof/>
                <w:webHidden/>
              </w:rPr>
              <w:tab/>
            </w:r>
            <w:r w:rsidR="00BF4422">
              <w:rPr>
                <w:noProof/>
                <w:webHidden/>
              </w:rPr>
              <w:fldChar w:fldCharType="begin"/>
            </w:r>
            <w:r w:rsidR="00BF4422">
              <w:rPr>
                <w:noProof/>
                <w:webHidden/>
              </w:rPr>
              <w:instrText xml:space="preserve"> PAGEREF _Toc205534957 \h </w:instrText>
            </w:r>
            <w:r w:rsidR="00BF4422">
              <w:rPr>
                <w:noProof/>
                <w:webHidden/>
              </w:rPr>
            </w:r>
            <w:r w:rsidR="00BF4422">
              <w:rPr>
                <w:noProof/>
                <w:webHidden/>
              </w:rPr>
              <w:fldChar w:fldCharType="separate"/>
            </w:r>
            <w:r w:rsidR="00BF4422">
              <w:rPr>
                <w:noProof/>
                <w:webHidden/>
              </w:rPr>
              <w:t>13</w:t>
            </w:r>
            <w:r w:rsidR="00BF4422">
              <w:rPr>
                <w:noProof/>
                <w:webHidden/>
              </w:rPr>
              <w:fldChar w:fldCharType="end"/>
            </w:r>
          </w:hyperlink>
        </w:p>
        <w:p w14:paraId="5F4A4C9E" w14:textId="7D8D8824" w:rsidR="00BF4422" w:rsidRDefault="00F97638">
          <w:pPr>
            <w:pStyle w:val="TM1"/>
            <w:tabs>
              <w:tab w:val="left" w:pos="1540"/>
              <w:tab w:val="right" w:leader="dot" w:pos="9736"/>
            </w:tabs>
            <w:rPr>
              <w:rFonts w:asciiTheme="minorHAnsi" w:eastAsiaTheme="minorEastAsia" w:hAnsiTheme="minorHAnsi" w:cstheme="minorBidi"/>
              <w:noProof/>
              <w:sz w:val="22"/>
              <w:szCs w:val="22"/>
            </w:rPr>
          </w:pPr>
          <w:hyperlink w:anchor="_Toc205534958" w:history="1">
            <w:r w:rsidR="00BF4422" w:rsidRPr="00A65A0C">
              <w:rPr>
                <w:rStyle w:val="Lienhypertexte"/>
                <w:b/>
                <w:caps/>
                <w:noProof/>
              </w:rPr>
              <w:t>ARTICLE 10 :</w:t>
            </w:r>
            <w:r w:rsidR="00BF4422">
              <w:rPr>
                <w:rFonts w:asciiTheme="minorHAnsi" w:eastAsiaTheme="minorEastAsia" w:hAnsiTheme="minorHAnsi" w:cstheme="minorBidi"/>
                <w:noProof/>
                <w:sz w:val="22"/>
                <w:szCs w:val="22"/>
              </w:rPr>
              <w:tab/>
            </w:r>
            <w:r w:rsidR="00BF4422" w:rsidRPr="00A65A0C">
              <w:rPr>
                <w:rStyle w:val="Lienhypertexte"/>
                <w:b/>
                <w:caps/>
                <w:noProof/>
              </w:rPr>
              <w:t>propriÉtÉ intellectuelle</w:t>
            </w:r>
            <w:r w:rsidR="00BF4422">
              <w:rPr>
                <w:noProof/>
                <w:webHidden/>
              </w:rPr>
              <w:tab/>
            </w:r>
            <w:r w:rsidR="00BF4422">
              <w:rPr>
                <w:noProof/>
                <w:webHidden/>
              </w:rPr>
              <w:fldChar w:fldCharType="begin"/>
            </w:r>
            <w:r w:rsidR="00BF4422">
              <w:rPr>
                <w:noProof/>
                <w:webHidden/>
              </w:rPr>
              <w:instrText xml:space="preserve"> PAGEREF _Toc205534958 \h </w:instrText>
            </w:r>
            <w:r w:rsidR="00BF4422">
              <w:rPr>
                <w:noProof/>
                <w:webHidden/>
              </w:rPr>
            </w:r>
            <w:r w:rsidR="00BF4422">
              <w:rPr>
                <w:noProof/>
                <w:webHidden/>
              </w:rPr>
              <w:fldChar w:fldCharType="separate"/>
            </w:r>
            <w:r w:rsidR="00BF4422">
              <w:rPr>
                <w:noProof/>
                <w:webHidden/>
              </w:rPr>
              <w:t>13</w:t>
            </w:r>
            <w:r w:rsidR="00BF4422">
              <w:rPr>
                <w:noProof/>
                <w:webHidden/>
              </w:rPr>
              <w:fldChar w:fldCharType="end"/>
            </w:r>
          </w:hyperlink>
        </w:p>
        <w:p w14:paraId="406A43AF" w14:textId="63996E30" w:rsidR="00BF4422" w:rsidRDefault="00F97638">
          <w:pPr>
            <w:pStyle w:val="TM2"/>
            <w:rPr>
              <w:noProof/>
            </w:rPr>
          </w:pPr>
          <w:hyperlink w:anchor="_Toc205534959" w:history="1">
            <w:r w:rsidR="00BF4422" w:rsidRPr="00A65A0C">
              <w:rPr>
                <w:rStyle w:val="Lienhypertexte"/>
                <w:noProof/>
              </w:rPr>
              <w:t>Définitions</w:t>
            </w:r>
            <w:r w:rsidR="00BF4422">
              <w:rPr>
                <w:noProof/>
                <w:webHidden/>
              </w:rPr>
              <w:tab/>
            </w:r>
            <w:r w:rsidR="00BF4422">
              <w:rPr>
                <w:noProof/>
                <w:webHidden/>
              </w:rPr>
              <w:fldChar w:fldCharType="begin"/>
            </w:r>
            <w:r w:rsidR="00BF4422">
              <w:rPr>
                <w:noProof/>
                <w:webHidden/>
              </w:rPr>
              <w:instrText xml:space="preserve"> PAGEREF _Toc205534959 \h </w:instrText>
            </w:r>
            <w:r w:rsidR="00BF4422">
              <w:rPr>
                <w:noProof/>
                <w:webHidden/>
              </w:rPr>
            </w:r>
            <w:r w:rsidR="00BF4422">
              <w:rPr>
                <w:noProof/>
                <w:webHidden/>
              </w:rPr>
              <w:fldChar w:fldCharType="separate"/>
            </w:r>
            <w:r w:rsidR="00BF4422">
              <w:rPr>
                <w:noProof/>
                <w:webHidden/>
              </w:rPr>
              <w:t>13</w:t>
            </w:r>
            <w:r w:rsidR="00BF4422">
              <w:rPr>
                <w:noProof/>
                <w:webHidden/>
              </w:rPr>
              <w:fldChar w:fldCharType="end"/>
            </w:r>
          </w:hyperlink>
        </w:p>
        <w:p w14:paraId="47B354D5" w14:textId="1E30BA94" w:rsidR="00BF4422" w:rsidRDefault="00F97638">
          <w:pPr>
            <w:pStyle w:val="TM2"/>
            <w:rPr>
              <w:noProof/>
            </w:rPr>
          </w:pPr>
          <w:hyperlink w:anchor="_Toc205534960" w:history="1">
            <w:r w:rsidR="00BF4422" w:rsidRPr="00A65A0C">
              <w:rPr>
                <w:rStyle w:val="Lienhypertexte"/>
                <w:noProof/>
              </w:rPr>
              <w:t>Propriété des résultats</w:t>
            </w:r>
            <w:r w:rsidR="00BF4422">
              <w:rPr>
                <w:noProof/>
                <w:webHidden/>
              </w:rPr>
              <w:tab/>
            </w:r>
            <w:r w:rsidR="00BF4422">
              <w:rPr>
                <w:noProof/>
                <w:webHidden/>
              </w:rPr>
              <w:fldChar w:fldCharType="begin"/>
            </w:r>
            <w:r w:rsidR="00BF4422">
              <w:rPr>
                <w:noProof/>
                <w:webHidden/>
              </w:rPr>
              <w:instrText xml:space="preserve"> PAGEREF _Toc205534960 \h </w:instrText>
            </w:r>
            <w:r w:rsidR="00BF4422">
              <w:rPr>
                <w:noProof/>
                <w:webHidden/>
              </w:rPr>
            </w:r>
            <w:r w:rsidR="00BF4422">
              <w:rPr>
                <w:noProof/>
                <w:webHidden/>
              </w:rPr>
              <w:fldChar w:fldCharType="separate"/>
            </w:r>
            <w:r w:rsidR="00BF4422">
              <w:rPr>
                <w:noProof/>
                <w:webHidden/>
              </w:rPr>
              <w:t>13</w:t>
            </w:r>
            <w:r w:rsidR="00BF4422">
              <w:rPr>
                <w:noProof/>
                <w:webHidden/>
              </w:rPr>
              <w:fldChar w:fldCharType="end"/>
            </w:r>
          </w:hyperlink>
        </w:p>
        <w:p w14:paraId="45CA5B6D" w14:textId="7B9490A0" w:rsidR="00BF4422" w:rsidRDefault="00F97638">
          <w:pPr>
            <w:pStyle w:val="TM2"/>
            <w:rPr>
              <w:noProof/>
            </w:rPr>
          </w:pPr>
          <w:hyperlink w:anchor="_Toc205534961" w:history="1">
            <w:r w:rsidR="00BF4422" w:rsidRPr="00A65A0C">
              <w:rPr>
                <w:rStyle w:val="Lienhypertexte"/>
                <w:noProof/>
              </w:rPr>
              <w:t>Exploitation des résultats</w:t>
            </w:r>
            <w:r w:rsidR="00BF4422">
              <w:rPr>
                <w:noProof/>
                <w:webHidden/>
              </w:rPr>
              <w:tab/>
            </w:r>
            <w:r w:rsidR="00BF4422">
              <w:rPr>
                <w:noProof/>
                <w:webHidden/>
              </w:rPr>
              <w:fldChar w:fldCharType="begin"/>
            </w:r>
            <w:r w:rsidR="00BF4422">
              <w:rPr>
                <w:noProof/>
                <w:webHidden/>
              </w:rPr>
              <w:instrText xml:space="preserve"> PAGEREF _Toc205534961 \h </w:instrText>
            </w:r>
            <w:r w:rsidR="00BF4422">
              <w:rPr>
                <w:noProof/>
                <w:webHidden/>
              </w:rPr>
            </w:r>
            <w:r w:rsidR="00BF4422">
              <w:rPr>
                <w:noProof/>
                <w:webHidden/>
              </w:rPr>
              <w:fldChar w:fldCharType="separate"/>
            </w:r>
            <w:r w:rsidR="00BF4422">
              <w:rPr>
                <w:noProof/>
                <w:webHidden/>
              </w:rPr>
              <w:t>14</w:t>
            </w:r>
            <w:r w:rsidR="00BF4422">
              <w:rPr>
                <w:noProof/>
                <w:webHidden/>
              </w:rPr>
              <w:fldChar w:fldCharType="end"/>
            </w:r>
          </w:hyperlink>
        </w:p>
        <w:p w14:paraId="7F223B96" w14:textId="23B6C768" w:rsidR="00BF4422" w:rsidRDefault="00F97638">
          <w:pPr>
            <w:pStyle w:val="TM2"/>
            <w:rPr>
              <w:noProof/>
            </w:rPr>
          </w:pPr>
          <w:hyperlink w:anchor="_Toc205534962" w:history="1">
            <w:r w:rsidR="00BF4422" w:rsidRPr="00A65A0C">
              <w:rPr>
                <w:rStyle w:val="Lienhypertexte"/>
                <w:noProof/>
              </w:rPr>
              <w:t>Licence sur les Droits Préexistants</w:t>
            </w:r>
            <w:r w:rsidR="00BF4422">
              <w:rPr>
                <w:noProof/>
                <w:webHidden/>
              </w:rPr>
              <w:tab/>
            </w:r>
            <w:r w:rsidR="00BF4422">
              <w:rPr>
                <w:noProof/>
                <w:webHidden/>
              </w:rPr>
              <w:fldChar w:fldCharType="begin"/>
            </w:r>
            <w:r w:rsidR="00BF4422">
              <w:rPr>
                <w:noProof/>
                <w:webHidden/>
              </w:rPr>
              <w:instrText xml:space="preserve"> PAGEREF _Toc205534962 \h </w:instrText>
            </w:r>
            <w:r w:rsidR="00BF4422">
              <w:rPr>
                <w:noProof/>
                <w:webHidden/>
              </w:rPr>
            </w:r>
            <w:r w:rsidR="00BF4422">
              <w:rPr>
                <w:noProof/>
                <w:webHidden/>
              </w:rPr>
              <w:fldChar w:fldCharType="separate"/>
            </w:r>
            <w:r w:rsidR="00BF4422">
              <w:rPr>
                <w:noProof/>
                <w:webHidden/>
              </w:rPr>
              <w:t>14</w:t>
            </w:r>
            <w:r w:rsidR="00BF4422">
              <w:rPr>
                <w:noProof/>
                <w:webHidden/>
              </w:rPr>
              <w:fldChar w:fldCharType="end"/>
            </w:r>
          </w:hyperlink>
        </w:p>
        <w:p w14:paraId="5F54E546" w14:textId="6049CF23" w:rsidR="00BF4422" w:rsidRDefault="00F97638">
          <w:pPr>
            <w:pStyle w:val="TM2"/>
            <w:rPr>
              <w:noProof/>
            </w:rPr>
          </w:pPr>
          <w:hyperlink w:anchor="_Toc205534963" w:history="1">
            <w:r w:rsidR="00BF4422" w:rsidRPr="00A65A0C">
              <w:rPr>
                <w:rStyle w:val="Lienhypertexte"/>
                <w:noProof/>
              </w:rPr>
              <w:t>Garanties</w:t>
            </w:r>
            <w:r w:rsidR="00BF4422">
              <w:rPr>
                <w:noProof/>
                <w:webHidden/>
              </w:rPr>
              <w:tab/>
            </w:r>
            <w:r w:rsidR="00BF4422">
              <w:rPr>
                <w:noProof/>
                <w:webHidden/>
              </w:rPr>
              <w:fldChar w:fldCharType="begin"/>
            </w:r>
            <w:r w:rsidR="00BF4422">
              <w:rPr>
                <w:noProof/>
                <w:webHidden/>
              </w:rPr>
              <w:instrText xml:space="preserve"> PAGEREF _Toc205534963 \h </w:instrText>
            </w:r>
            <w:r w:rsidR="00BF4422">
              <w:rPr>
                <w:noProof/>
                <w:webHidden/>
              </w:rPr>
            </w:r>
            <w:r w:rsidR="00BF4422">
              <w:rPr>
                <w:noProof/>
                <w:webHidden/>
              </w:rPr>
              <w:fldChar w:fldCharType="separate"/>
            </w:r>
            <w:r w:rsidR="00BF4422">
              <w:rPr>
                <w:noProof/>
                <w:webHidden/>
              </w:rPr>
              <w:t>14</w:t>
            </w:r>
            <w:r w:rsidR="00BF4422">
              <w:rPr>
                <w:noProof/>
                <w:webHidden/>
              </w:rPr>
              <w:fldChar w:fldCharType="end"/>
            </w:r>
          </w:hyperlink>
        </w:p>
        <w:p w14:paraId="56EC8AF7" w14:textId="6AAF9B00" w:rsidR="00BF4422" w:rsidRDefault="00F97638">
          <w:pPr>
            <w:pStyle w:val="TM2"/>
            <w:rPr>
              <w:noProof/>
            </w:rPr>
          </w:pPr>
          <w:hyperlink w:anchor="_Toc205534964" w:history="1">
            <w:r w:rsidR="00BF4422" w:rsidRPr="00A65A0C">
              <w:rPr>
                <w:rStyle w:val="Lienhypertexte"/>
                <w:noProof/>
              </w:rPr>
              <w:t>Droits à l’image</w:t>
            </w:r>
            <w:r w:rsidR="00BF4422">
              <w:rPr>
                <w:noProof/>
                <w:webHidden/>
              </w:rPr>
              <w:tab/>
            </w:r>
            <w:r w:rsidR="00BF4422">
              <w:rPr>
                <w:noProof/>
                <w:webHidden/>
              </w:rPr>
              <w:fldChar w:fldCharType="begin"/>
            </w:r>
            <w:r w:rsidR="00BF4422">
              <w:rPr>
                <w:noProof/>
                <w:webHidden/>
              </w:rPr>
              <w:instrText xml:space="preserve"> PAGEREF _Toc205534964 \h </w:instrText>
            </w:r>
            <w:r w:rsidR="00BF4422">
              <w:rPr>
                <w:noProof/>
                <w:webHidden/>
              </w:rPr>
            </w:r>
            <w:r w:rsidR="00BF4422">
              <w:rPr>
                <w:noProof/>
                <w:webHidden/>
              </w:rPr>
              <w:fldChar w:fldCharType="separate"/>
            </w:r>
            <w:r w:rsidR="00BF4422">
              <w:rPr>
                <w:noProof/>
                <w:webHidden/>
              </w:rPr>
              <w:t>15</w:t>
            </w:r>
            <w:r w:rsidR="00BF4422">
              <w:rPr>
                <w:noProof/>
                <w:webHidden/>
              </w:rPr>
              <w:fldChar w:fldCharType="end"/>
            </w:r>
          </w:hyperlink>
        </w:p>
        <w:p w14:paraId="4B9C0C15" w14:textId="37DE0F71" w:rsidR="00BF4422" w:rsidRDefault="00F97638">
          <w:pPr>
            <w:pStyle w:val="TM1"/>
            <w:tabs>
              <w:tab w:val="left" w:pos="1540"/>
              <w:tab w:val="right" w:leader="dot" w:pos="9736"/>
            </w:tabs>
            <w:rPr>
              <w:rFonts w:asciiTheme="minorHAnsi" w:eastAsiaTheme="minorEastAsia" w:hAnsiTheme="minorHAnsi" w:cstheme="minorBidi"/>
              <w:noProof/>
              <w:sz w:val="22"/>
              <w:szCs w:val="22"/>
            </w:rPr>
          </w:pPr>
          <w:hyperlink w:anchor="_Toc205534965" w:history="1">
            <w:r w:rsidR="00BF4422" w:rsidRPr="00A65A0C">
              <w:rPr>
                <w:rStyle w:val="Lienhypertexte"/>
                <w:b/>
                <w:caps/>
                <w:noProof/>
              </w:rPr>
              <w:t>ARTICLE 11 :</w:t>
            </w:r>
            <w:r w:rsidR="00BF4422">
              <w:rPr>
                <w:rFonts w:asciiTheme="minorHAnsi" w:eastAsiaTheme="minorEastAsia" w:hAnsiTheme="minorHAnsi" w:cstheme="minorBidi"/>
                <w:noProof/>
                <w:sz w:val="22"/>
                <w:szCs w:val="22"/>
              </w:rPr>
              <w:tab/>
            </w:r>
            <w:r w:rsidR="00BF4422" w:rsidRPr="00A65A0C">
              <w:rPr>
                <w:rStyle w:val="Lienhypertexte"/>
                <w:b/>
                <w:caps/>
                <w:noProof/>
              </w:rPr>
              <w:t>RÉsiliation du contrat</w:t>
            </w:r>
            <w:r w:rsidR="00BF4422">
              <w:rPr>
                <w:noProof/>
                <w:webHidden/>
              </w:rPr>
              <w:tab/>
            </w:r>
            <w:r w:rsidR="00BF4422">
              <w:rPr>
                <w:noProof/>
                <w:webHidden/>
              </w:rPr>
              <w:fldChar w:fldCharType="begin"/>
            </w:r>
            <w:r w:rsidR="00BF4422">
              <w:rPr>
                <w:noProof/>
                <w:webHidden/>
              </w:rPr>
              <w:instrText xml:space="preserve"> PAGEREF _Toc205534965 \h </w:instrText>
            </w:r>
            <w:r w:rsidR="00BF4422">
              <w:rPr>
                <w:noProof/>
                <w:webHidden/>
              </w:rPr>
            </w:r>
            <w:r w:rsidR="00BF4422">
              <w:rPr>
                <w:noProof/>
                <w:webHidden/>
              </w:rPr>
              <w:fldChar w:fldCharType="separate"/>
            </w:r>
            <w:r w:rsidR="00BF4422">
              <w:rPr>
                <w:noProof/>
                <w:webHidden/>
              </w:rPr>
              <w:t>15</w:t>
            </w:r>
            <w:r w:rsidR="00BF4422">
              <w:rPr>
                <w:noProof/>
                <w:webHidden/>
              </w:rPr>
              <w:fldChar w:fldCharType="end"/>
            </w:r>
          </w:hyperlink>
        </w:p>
        <w:p w14:paraId="3C88601D" w14:textId="240E81BE" w:rsidR="00BF4422" w:rsidRDefault="00F97638">
          <w:pPr>
            <w:pStyle w:val="TM2"/>
            <w:rPr>
              <w:noProof/>
            </w:rPr>
          </w:pPr>
          <w:hyperlink w:anchor="_Toc205534966" w:history="1">
            <w:r w:rsidR="00BF4422" w:rsidRPr="00A65A0C">
              <w:rPr>
                <w:rStyle w:val="Lienhypertexte"/>
                <w:rFonts w:cstheme="minorHAnsi"/>
                <w:noProof/>
              </w:rPr>
              <w:t>Modalités générales de résiliation</w:t>
            </w:r>
            <w:r w:rsidR="00BF4422">
              <w:rPr>
                <w:noProof/>
                <w:webHidden/>
              </w:rPr>
              <w:tab/>
            </w:r>
            <w:r w:rsidR="00BF4422">
              <w:rPr>
                <w:noProof/>
                <w:webHidden/>
              </w:rPr>
              <w:fldChar w:fldCharType="begin"/>
            </w:r>
            <w:r w:rsidR="00BF4422">
              <w:rPr>
                <w:noProof/>
                <w:webHidden/>
              </w:rPr>
              <w:instrText xml:space="preserve"> PAGEREF _Toc205534966 \h </w:instrText>
            </w:r>
            <w:r w:rsidR="00BF4422">
              <w:rPr>
                <w:noProof/>
                <w:webHidden/>
              </w:rPr>
            </w:r>
            <w:r w:rsidR="00BF4422">
              <w:rPr>
                <w:noProof/>
                <w:webHidden/>
              </w:rPr>
              <w:fldChar w:fldCharType="separate"/>
            </w:r>
            <w:r w:rsidR="00BF4422">
              <w:rPr>
                <w:noProof/>
                <w:webHidden/>
              </w:rPr>
              <w:t>15</w:t>
            </w:r>
            <w:r w:rsidR="00BF4422">
              <w:rPr>
                <w:noProof/>
                <w:webHidden/>
              </w:rPr>
              <w:fldChar w:fldCharType="end"/>
            </w:r>
          </w:hyperlink>
        </w:p>
        <w:p w14:paraId="56DC143F" w14:textId="2AFFC24A" w:rsidR="00BF4422" w:rsidRDefault="00F97638">
          <w:pPr>
            <w:pStyle w:val="TM2"/>
            <w:rPr>
              <w:noProof/>
            </w:rPr>
          </w:pPr>
          <w:hyperlink w:anchor="_Toc205534967" w:history="1">
            <w:r w:rsidR="00BF4422" w:rsidRPr="00A65A0C">
              <w:rPr>
                <w:rStyle w:val="Lienhypertexte"/>
                <w:rFonts w:cstheme="minorHAnsi"/>
                <w:noProof/>
              </w:rPr>
              <w:t>Résiliation du contrat en cas d’indisponibilité de l’expert désigné</w:t>
            </w:r>
            <w:r w:rsidR="00BF4422">
              <w:rPr>
                <w:noProof/>
                <w:webHidden/>
              </w:rPr>
              <w:tab/>
            </w:r>
            <w:r w:rsidR="00BF4422">
              <w:rPr>
                <w:noProof/>
                <w:webHidden/>
              </w:rPr>
              <w:fldChar w:fldCharType="begin"/>
            </w:r>
            <w:r w:rsidR="00BF4422">
              <w:rPr>
                <w:noProof/>
                <w:webHidden/>
              </w:rPr>
              <w:instrText xml:space="preserve"> PAGEREF _Toc205534967 \h </w:instrText>
            </w:r>
            <w:r w:rsidR="00BF4422">
              <w:rPr>
                <w:noProof/>
                <w:webHidden/>
              </w:rPr>
            </w:r>
            <w:r w:rsidR="00BF4422">
              <w:rPr>
                <w:noProof/>
                <w:webHidden/>
              </w:rPr>
              <w:fldChar w:fldCharType="separate"/>
            </w:r>
            <w:r w:rsidR="00BF4422">
              <w:rPr>
                <w:noProof/>
                <w:webHidden/>
              </w:rPr>
              <w:t>15</w:t>
            </w:r>
            <w:r w:rsidR="00BF4422">
              <w:rPr>
                <w:noProof/>
                <w:webHidden/>
              </w:rPr>
              <w:fldChar w:fldCharType="end"/>
            </w:r>
          </w:hyperlink>
        </w:p>
        <w:p w14:paraId="54019B50" w14:textId="5CDC6C14" w:rsidR="00BF4422" w:rsidRDefault="00F97638">
          <w:pPr>
            <w:pStyle w:val="TM2"/>
            <w:rPr>
              <w:noProof/>
            </w:rPr>
          </w:pPr>
          <w:hyperlink w:anchor="_Toc205534968" w:history="1">
            <w:r w:rsidR="00BF4422" w:rsidRPr="00A65A0C">
              <w:rPr>
                <w:rStyle w:val="Lienhypertexte"/>
                <w:rFonts w:cstheme="minorHAnsi"/>
                <w:noProof/>
              </w:rPr>
              <w:t>Procédure</w:t>
            </w:r>
            <w:r w:rsidR="00BF4422">
              <w:rPr>
                <w:noProof/>
                <w:webHidden/>
              </w:rPr>
              <w:tab/>
            </w:r>
            <w:r w:rsidR="00BF4422">
              <w:rPr>
                <w:noProof/>
                <w:webHidden/>
              </w:rPr>
              <w:fldChar w:fldCharType="begin"/>
            </w:r>
            <w:r w:rsidR="00BF4422">
              <w:rPr>
                <w:noProof/>
                <w:webHidden/>
              </w:rPr>
              <w:instrText xml:space="preserve"> PAGEREF _Toc205534968 \h </w:instrText>
            </w:r>
            <w:r w:rsidR="00BF4422">
              <w:rPr>
                <w:noProof/>
                <w:webHidden/>
              </w:rPr>
            </w:r>
            <w:r w:rsidR="00BF4422">
              <w:rPr>
                <w:noProof/>
                <w:webHidden/>
              </w:rPr>
              <w:fldChar w:fldCharType="separate"/>
            </w:r>
            <w:r w:rsidR="00BF4422">
              <w:rPr>
                <w:noProof/>
                <w:webHidden/>
              </w:rPr>
              <w:t>15</w:t>
            </w:r>
            <w:r w:rsidR="00BF4422">
              <w:rPr>
                <w:noProof/>
                <w:webHidden/>
              </w:rPr>
              <w:fldChar w:fldCharType="end"/>
            </w:r>
          </w:hyperlink>
        </w:p>
        <w:p w14:paraId="5CB03184" w14:textId="6B297584" w:rsidR="00BF4422" w:rsidRDefault="00F97638">
          <w:pPr>
            <w:pStyle w:val="TM1"/>
            <w:tabs>
              <w:tab w:val="left" w:pos="1540"/>
              <w:tab w:val="right" w:leader="dot" w:pos="9736"/>
            </w:tabs>
            <w:rPr>
              <w:rFonts w:asciiTheme="minorHAnsi" w:eastAsiaTheme="minorEastAsia" w:hAnsiTheme="minorHAnsi" w:cstheme="minorBidi"/>
              <w:noProof/>
              <w:sz w:val="22"/>
              <w:szCs w:val="22"/>
            </w:rPr>
          </w:pPr>
          <w:hyperlink w:anchor="_Toc205534969" w:history="1">
            <w:r w:rsidR="00BF4422" w:rsidRPr="00A65A0C">
              <w:rPr>
                <w:rStyle w:val="Lienhypertexte"/>
                <w:b/>
                <w:caps/>
                <w:noProof/>
              </w:rPr>
              <w:t>ARTICLE 12 :</w:t>
            </w:r>
            <w:r w:rsidR="00BF4422">
              <w:rPr>
                <w:rFonts w:asciiTheme="minorHAnsi" w:eastAsiaTheme="minorEastAsia" w:hAnsiTheme="minorHAnsi" w:cstheme="minorBidi"/>
                <w:noProof/>
                <w:sz w:val="22"/>
                <w:szCs w:val="22"/>
              </w:rPr>
              <w:tab/>
            </w:r>
            <w:r w:rsidR="00BF4422" w:rsidRPr="00A65A0C">
              <w:rPr>
                <w:rStyle w:val="Lienhypertexte"/>
                <w:b/>
                <w:caps/>
                <w:noProof/>
              </w:rPr>
              <w:t>Mesures et responsabilités en matière de sûreté et de sécurité</w:t>
            </w:r>
            <w:r w:rsidR="00BF4422">
              <w:rPr>
                <w:noProof/>
                <w:webHidden/>
              </w:rPr>
              <w:tab/>
            </w:r>
            <w:r w:rsidR="00BF4422">
              <w:rPr>
                <w:noProof/>
                <w:webHidden/>
              </w:rPr>
              <w:fldChar w:fldCharType="begin"/>
            </w:r>
            <w:r w:rsidR="00BF4422">
              <w:rPr>
                <w:noProof/>
                <w:webHidden/>
              </w:rPr>
              <w:instrText xml:space="preserve"> PAGEREF _Toc205534969 \h </w:instrText>
            </w:r>
            <w:r w:rsidR="00BF4422">
              <w:rPr>
                <w:noProof/>
                <w:webHidden/>
              </w:rPr>
            </w:r>
            <w:r w:rsidR="00BF4422">
              <w:rPr>
                <w:noProof/>
                <w:webHidden/>
              </w:rPr>
              <w:fldChar w:fldCharType="separate"/>
            </w:r>
            <w:r w:rsidR="00BF4422">
              <w:rPr>
                <w:noProof/>
                <w:webHidden/>
              </w:rPr>
              <w:t>15</w:t>
            </w:r>
            <w:r w:rsidR="00BF4422">
              <w:rPr>
                <w:noProof/>
                <w:webHidden/>
              </w:rPr>
              <w:fldChar w:fldCharType="end"/>
            </w:r>
          </w:hyperlink>
        </w:p>
        <w:p w14:paraId="6E686C8B" w14:textId="3C43EF41" w:rsidR="00BF4422" w:rsidRDefault="00F97638">
          <w:pPr>
            <w:pStyle w:val="TM1"/>
            <w:tabs>
              <w:tab w:val="left" w:pos="1540"/>
              <w:tab w:val="right" w:leader="dot" w:pos="9736"/>
            </w:tabs>
            <w:rPr>
              <w:rFonts w:asciiTheme="minorHAnsi" w:eastAsiaTheme="minorEastAsia" w:hAnsiTheme="minorHAnsi" w:cstheme="minorBidi"/>
              <w:noProof/>
              <w:sz w:val="22"/>
              <w:szCs w:val="22"/>
            </w:rPr>
          </w:pPr>
          <w:hyperlink w:anchor="_Toc205534970" w:history="1">
            <w:r w:rsidR="00BF4422" w:rsidRPr="00A65A0C">
              <w:rPr>
                <w:rStyle w:val="Lienhypertexte"/>
                <w:b/>
                <w:caps/>
                <w:noProof/>
              </w:rPr>
              <w:t>ARTICLE 13 :</w:t>
            </w:r>
            <w:r w:rsidR="00BF4422">
              <w:rPr>
                <w:rFonts w:asciiTheme="minorHAnsi" w:eastAsiaTheme="minorEastAsia" w:hAnsiTheme="minorHAnsi" w:cstheme="minorBidi"/>
                <w:noProof/>
                <w:sz w:val="22"/>
                <w:szCs w:val="22"/>
              </w:rPr>
              <w:tab/>
            </w:r>
            <w:r w:rsidR="00BF4422" w:rsidRPr="00A65A0C">
              <w:rPr>
                <w:rStyle w:val="Lienhypertexte"/>
                <w:b/>
                <w:caps/>
                <w:noProof/>
              </w:rPr>
              <w:t>Éthique</w:t>
            </w:r>
            <w:r w:rsidR="00BF4422">
              <w:rPr>
                <w:noProof/>
                <w:webHidden/>
              </w:rPr>
              <w:tab/>
            </w:r>
            <w:r w:rsidR="00BF4422">
              <w:rPr>
                <w:noProof/>
                <w:webHidden/>
              </w:rPr>
              <w:fldChar w:fldCharType="begin"/>
            </w:r>
            <w:r w:rsidR="00BF4422">
              <w:rPr>
                <w:noProof/>
                <w:webHidden/>
              </w:rPr>
              <w:instrText xml:space="preserve"> PAGEREF _Toc205534970 \h </w:instrText>
            </w:r>
            <w:r w:rsidR="00BF4422">
              <w:rPr>
                <w:noProof/>
                <w:webHidden/>
              </w:rPr>
            </w:r>
            <w:r w:rsidR="00BF4422">
              <w:rPr>
                <w:noProof/>
                <w:webHidden/>
              </w:rPr>
              <w:fldChar w:fldCharType="separate"/>
            </w:r>
            <w:r w:rsidR="00BF4422">
              <w:rPr>
                <w:noProof/>
                <w:webHidden/>
              </w:rPr>
              <w:t>16</w:t>
            </w:r>
            <w:r w:rsidR="00BF4422">
              <w:rPr>
                <w:noProof/>
                <w:webHidden/>
              </w:rPr>
              <w:fldChar w:fldCharType="end"/>
            </w:r>
          </w:hyperlink>
        </w:p>
        <w:p w14:paraId="3718F74C" w14:textId="1A0D4FD9" w:rsidR="00BF4422" w:rsidRDefault="00F97638">
          <w:pPr>
            <w:pStyle w:val="TM1"/>
            <w:tabs>
              <w:tab w:val="left" w:pos="1540"/>
              <w:tab w:val="right" w:leader="dot" w:pos="9736"/>
            </w:tabs>
            <w:rPr>
              <w:rFonts w:asciiTheme="minorHAnsi" w:eastAsiaTheme="minorEastAsia" w:hAnsiTheme="minorHAnsi" w:cstheme="minorBidi"/>
              <w:noProof/>
              <w:sz w:val="22"/>
              <w:szCs w:val="22"/>
            </w:rPr>
          </w:pPr>
          <w:hyperlink w:anchor="_Toc205534971" w:history="1">
            <w:r w:rsidR="00BF4422" w:rsidRPr="00A65A0C">
              <w:rPr>
                <w:rStyle w:val="Lienhypertexte"/>
                <w:b/>
                <w:caps/>
                <w:noProof/>
              </w:rPr>
              <w:t>ARTICLE 14 :</w:t>
            </w:r>
            <w:r w:rsidR="00BF4422">
              <w:rPr>
                <w:rFonts w:asciiTheme="minorHAnsi" w:eastAsiaTheme="minorEastAsia" w:hAnsiTheme="minorHAnsi" w:cstheme="minorBidi"/>
                <w:noProof/>
                <w:sz w:val="22"/>
                <w:szCs w:val="22"/>
              </w:rPr>
              <w:tab/>
            </w:r>
            <w:r w:rsidR="00BF4422" w:rsidRPr="00A65A0C">
              <w:rPr>
                <w:rStyle w:val="Lienhypertexte"/>
                <w:b/>
                <w:caps/>
                <w:noProof/>
              </w:rPr>
              <w:t>Gestion des dONNÉES À cARACTÈRE PERSONNEL</w:t>
            </w:r>
            <w:r w:rsidR="00BF4422">
              <w:rPr>
                <w:noProof/>
                <w:webHidden/>
              </w:rPr>
              <w:tab/>
            </w:r>
            <w:r w:rsidR="00BF4422">
              <w:rPr>
                <w:noProof/>
                <w:webHidden/>
              </w:rPr>
              <w:fldChar w:fldCharType="begin"/>
            </w:r>
            <w:r w:rsidR="00BF4422">
              <w:rPr>
                <w:noProof/>
                <w:webHidden/>
              </w:rPr>
              <w:instrText xml:space="preserve"> PAGEREF _Toc205534971 \h </w:instrText>
            </w:r>
            <w:r w:rsidR="00BF4422">
              <w:rPr>
                <w:noProof/>
                <w:webHidden/>
              </w:rPr>
            </w:r>
            <w:r w:rsidR="00BF4422">
              <w:rPr>
                <w:noProof/>
                <w:webHidden/>
              </w:rPr>
              <w:fldChar w:fldCharType="separate"/>
            </w:r>
            <w:r w:rsidR="00BF4422">
              <w:rPr>
                <w:noProof/>
                <w:webHidden/>
              </w:rPr>
              <w:t>16</w:t>
            </w:r>
            <w:r w:rsidR="00BF4422">
              <w:rPr>
                <w:noProof/>
                <w:webHidden/>
              </w:rPr>
              <w:fldChar w:fldCharType="end"/>
            </w:r>
          </w:hyperlink>
        </w:p>
        <w:p w14:paraId="53D4008A" w14:textId="789A6548" w:rsidR="00BF4422" w:rsidRDefault="00F97638">
          <w:pPr>
            <w:pStyle w:val="TM1"/>
            <w:tabs>
              <w:tab w:val="left" w:pos="1540"/>
              <w:tab w:val="right" w:leader="dot" w:pos="9736"/>
            </w:tabs>
            <w:rPr>
              <w:rFonts w:asciiTheme="minorHAnsi" w:eastAsiaTheme="minorEastAsia" w:hAnsiTheme="minorHAnsi" w:cstheme="minorBidi"/>
              <w:noProof/>
              <w:sz w:val="22"/>
              <w:szCs w:val="22"/>
            </w:rPr>
          </w:pPr>
          <w:hyperlink w:anchor="_Toc205534972" w:history="1">
            <w:r w:rsidR="00BF4422" w:rsidRPr="00A65A0C">
              <w:rPr>
                <w:rStyle w:val="Lienhypertexte"/>
                <w:b/>
                <w:caps/>
                <w:noProof/>
              </w:rPr>
              <w:t>ARTICLE 15 :</w:t>
            </w:r>
            <w:r w:rsidR="00BF4422">
              <w:rPr>
                <w:rFonts w:asciiTheme="minorHAnsi" w:eastAsiaTheme="minorEastAsia" w:hAnsiTheme="minorHAnsi" w:cstheme="minorBidi"/>
                <w:noProof/>
                <w:sz w:val="22"/>
                <w:szCs w:val="22"/>
              </w:rPr>
              <w:tab/>
            </w:r>
            <w:r w:rsidR="00BF4422" w:rsidRPr="00A65A0C">
              <w:rPr>
                <w:rStyle w:val="Lienhypertexte"/>
                <w:b/>
                <w:caps/>
                <w:noProof/>
              </w:rPr>
              <w:t>DÉrogationS au CCAG</w:t>
            </w:r>
            <w:r w:rsidR="00BF4422">
              <w:rPr>
                <w:noProof/>
                <w:webHidden/>
              </w:rPr>
              <w:tab/>
            </w:r>
            <w:r w:rsidR="00BF4422">
              <w:rPr>
                <w:noProof/>
                <w:webHidden/>
              </w:rPr>
              <w:fldChar w:fldCharType="begin"/>
            </w:r>
            <w:r w:rsidR="00BF4422">
              <w:rPr>
                <w:noProof/>
                <w:webHidden/>
              </w:rPr>
              <w:instrText xml:space="preserve"> PAGEREF _Toc205534972 \h </w:instrText>
            </w:r>
            <w:r w:rsidR="00BF4422">
              <w:rPr>
                <w:noProof/>
                <w:webHidden/>
              </w:rPr>
            </w:r>
            <w:r w:rsidR="00BF4422">
              <w:rPr>
                <w:noProof/>
                <w:webHidden/>
              </w:rPr>
              <w:fldChar w:fldCharType="separate"/>
            </w:r>
            <w:r w:rsidR="00BF4422">
              <w:rPr>
                <w:noProof/>
                <w:webHidden/>
              </w:rPr>
              <w:t>17</w:t>
            </w:r>
            <w:r w:rsidR="00BF4422">
              <w:rPr>
                <w:noProof/>
                <w:webHidden/>
              </w:rPr>
              <w:fldChar w:fldCharType="end"/>
            </w:r>
          </w:hyperlink>
        </w:p>
        <w:p w14:paraId="0725977C" w14:textId="43154315" w:rsidR="00BF4422" w:rsidRDefault="00F97638">
          <w:pPr>
            <w:pStyle w:val="TM1"/>
            <w:tabs>
              <w:tab w:val="left" w:pos="1540"/>
              <w:tab w:val="right" w:leader="dot" w:pos="9736"/>
            </w:tabs>
            <w:rPr>
              <w:rFonts w:asciiTheme="minorHAnsi" w:eastAsiaTheme="minorEastAsia" w:hAnsiTheme="minorHAnsi" w:cstheme="minorBidi"/>
              <w:noProof/>
              <w:sz w:val="22"/>
              <w:szCs w:val="22"/>
            </w:rPr>
          </w:pPr>
          <w:hyperlink w:anchor="_Toc205534973" w:history="1">
            <w:r w:rsidR="00BF4422" w:rsidRPr="00A65A0C">
              <w:rPr>
                <w:rStyle w:val="Lienhypertexte"/>
                <w:b/>
                <w:caps/>
                <w:noProof/>
              </w:rPr>
              <w:t>ARTICLE 16 :</w:t>
            </w:r>
            <w:r w:rsidR="00BF4422">
              <w:rPr>
                <w:rFonts w:asciiTheme="minorHAnsi" w:eastAsiaTheme="minorEastAsia" w:hAnsiTheme="minorHAnsi" w:cstheme="minorBidi"/>
                <w:noProof/>
                <w:sz w:val="22"/>
                <w:szCs w:val="22"/>
              </w:rPr>
              <w:tab/>
            </w:r>
            <w:r w:rsidR="00BF4422" w:rsidRPr="00A65A0C">
              <w:rPr>
                <w:rStyle w:val="Lienhypertexte"/>
                <w:b/>
                <w:caps/>
                <w:noProof/>
              </w:rPr>
              <w:t>AUDIT</w:t>
            </w:r>
            <w:r w:rsidR="00BF4422">
              <w:rPr>
                <w:noProof/>
                <w:webHidden/>
              </w:rPr>
              <w:tab/>
            </w:r>
            <w:r w:rsidR="00BF4422">
              <w:rPr>
                <w:noProof/>
                <w:webHidden/>
              </w:rPr>
              <w:fldChar w:fldCharType="begin"/>
            </w:r>
            <w:r w:rsidR="00BF4422">
              <w:rPr>
                <w:noProof/>
                <w:webHidden/>
              </w:rPr>
              <w:instrText xml:space="preserve"> PAGEREF _Toc205534973 \h </w:instrText>
            </w:r>
            <w:r w:rsidR="00BF4422">
              <w:rPr>
                <w:noProof/>
                <w:webHidden/>
              </w:rPr>
            </w:r>
            <w:r w:rsidR="00BF4422">
              <w:rPr>
                <w:noProof/>
                <w:webHidden/>
              </w:rPr>
              <w:fldChar w:fldCharType="separate"/>
            </w:r>
            <w:r w:rsidR="00BF4422">
              <w:rPr>
                <w:noProof/>
                <w:webHidden/>
              </w:rPr>
              <w:t>17</w:t>
            </w:r>
            <w:r w:rsidR="00BF4422">
              <w:rPr>
                <w:noProof/>
                <w:webHidden/>
              </w:rPr>
              <w:fldChar w:fldCharType="end"/>
            </w:r>
          </w:hyperlink>
        </w:p>
        <w:p w14:paraId="4831325C" w14:textId="2E798FA4" w:rsidR="00BF4422" w:rsidRDefault="00F97638">
          <w:pPr>
            <w:pStyle w:val="TM1"/>
            <w:tabs>
              <w:tab w:val="left" w:pos="1540"/>
              <w:tab w:val="right" w:leader="dot" w:pos="9736"/>
            </w:tabs>
            <w:rPr>
              <w:rFonts w:asciiTheme="minorHAnsi" w:eastAsiaTheme="minorEastAsia" w:hAnsiTheme="minorHAnsi" w:cstheme="minorBidi"/>
              <w:noProof/>
              <w:sz w:val="22"/>
              <w:szCs w:val="22"/>
            </w:rPr>
          </w:pPr>
          <w:hyperlink w:anchor="_Toc205534974" w:history="1">
            <w:r w:rsidR="00BF4422" w:rsidRPr="00A65A0C">
              <w:rPr>
                <w:rStyle w:val="Lienhypertexte"/>
                <w:b/>
                <w:caps/>
                <w:noProof/>
              </w:rPr>
              <w:t>ARTICLE 17 :</w:t>
            </w:r>
            <w:r w:rsidR="00BF4422">
              <w:rPr>
                <w:rFonts w:asciiTheme="minorHAnsi" w:eastAsiaTheme="minorEastAsia" w:hAnsiTheme="minorHAnsi" w:cstheme="minorBidi"/>
                <w:noProof/>
                <w:sz w:val="22"/>
                <w:szCs w:val="22"/>
              </w:rPr>
              <w:tab/>
            </w:r>
            <w:r w:rsidR="00BF4422" w:rsidRPr="00A65A0C">
              <w:rPr>
                <w:rStyle w:val="Lienhypertexte"/>
                <w:b/>
                <w:caps/>
                <w:noProof/>
              </w:rPr>
              <w:t>RÈglement des litiges - DROIT Français APPLICABLE</w:t>
            </w:r>
            <w:r w:rsidR="00BF4422">
              <w:rPr>
                <w:noProof/>
                <w:webHidden/>
              </w:rPr>
              <w:tab/>
            </w:r>
            <w:r w:rsidR="00BF4422">
              <w:rPr>
                <w:noProof/>
                <w:webHidden/>
              </w:rPr>
              <w:fldChar w:fldCharType="begin"/>
            </w:r>
            <w:r w:rsidR="00BF4422">
              <w:rPr>
                <w:noProof/>
                <w:webHidden/>
              </w:rPr>
              <w:instrText xml:space="preserve"> PAGEREF _Toc205534974 \h </w:instrText>
            </w:r>
            <w:r w:rsidR="00BF4422">
              <w:rPr>
                <w:noProof/>
                <w:webHidden/>
              </w:rPr>
            </w:r>
            <w:r w:rsidR="00BF4422">
              <w:rPr>
                <w:noProof/>
                <w:webHidden/>
              </w:rPr>
              <w:fldChar w:fldCharType="separate"/>
            </w:r>
            <w:r w:rsidR="00BF4422">
              <w:rPr>
                <w:noProof/>
                <w:webHidden/>
              </w:rPr>
              <w:t>18</w:t>
            </w:r>
            <w:r w:rsidR="00BF4422">
              <w:rPr>
                <w:noProof/>
                <w:webHidden/>
              </w:rPr>
              <w:fldChar w:fldCharType="end"/>
            </w:r>
          </w:hyperlink>
        </w:p>
        <w:p w14:paraId="2265C3BF" w14:textId="784BBCD8" w:rsidR="00BF4422" w:rsidRDefault="00F97638">
          <w:pPr>
            <w:pStyle w:val="TM1"/>
            <w:tabs>
              <w:tab w:val="left" w:pos="1540"/>
              <w:tab w:val="right" w:leader="dot" w:pos="9736"/>
            </w:tabs>
            <w:rPr>
              <w:rFonts w:asciiTheme="minorHAnsi" w:eastAsiaTheme="minorEastAsia" w:hAnsiTheme="minorHAnsi" w:cstheme="minorBidi"/>
              <w:noProof/>
              <w:sz w:val="22"/>
              <w:szCs w:val="22"/>
            </w:rPr>
          </w:pPr>
          <w:hyperlink w:anchor="_Toc205534975" w:history="1">
            <w:r w:rsidR="00BF4422" w:rsidRPr="00A65A0C">
              <w:rPr>
                <w:rStyle w:val="Lienhypertexte"/>
                <w:b/>
                <w:caps/>
                <w:noProof/>
              </w:rPr>
              <w:t>ARTICLE 21 :</w:t>
            </w:r>
            <w:r w:rsidR="00BF4422">
              <w:rPr>
                <w:rFonts w:asciiTheme="minorHAnsi" w:eastAsiaTheme="minorEastAsia" w:hAnsiTheme="minorHAnsi" w:cstheme="minorBidi"/>
                <w:noProof/>
                <w:sz w:val="22"/>
                <w:szCs w:val="22"/>
              </w:rPr>
              <w:tab/>
            </w:r>
            <w:r w:rsidR="00BF4422" w:rsidRPr="00A65A0C">
              <w:rPr>
                <w:rStyle w:val="Lienhypertexte"/>
                <w:b/>
                <w:caps/>
                <w:noProof/>
              </w:rPr>
              <w:t>Dispositions finales</w:t>
            </w:r>
            <w:r w:rsidR="00BF4422">
              <w:rPr>
                <w:noProof/>
                <w:webHidden/>
              </w:rPr>
              <w:tab/>
            </w:r>
            <w:r w:rsidR="00BF4422">
              <w:rPr>
                <w:noProof/>
                <w:webHidden/>
              </w:rPr>
              <w:fldChar w:fldCharType="begin"/>
            </w:r>
            <w:r w:rsidR="00BF4422">
              <w:rPr>
                <w:noProof/>
                <w:webHidden/>
              </w:rPr>
              <w:instrText xml:space="preserve"> PAGEREF _Toc205534975 \h </w:instrText>
            </w:r>
            <w:r w:rsidR="00BF4422">
              <w:rPr>
                <w:noProof/>
                <w:webHidden/>
              </w:rPr>
            </w:r>
            <w:r w:rsidR="00BF4422">
              <w:rPr>
                <w:noProof/>
                <w:webHidden/>
              </w:rPr>
              <w:fldChar w:fldCharType="separate"/>
            </w:r>
            <w:r w:rsidR="00BF4422">
              <w:rPr>
                <w:noProof/>
                <w:webHidden/>
              </w:rPr>
              <w:t>18</w:t>
            </w:r>
            <w:r w:rsidR="00BF4422">
              <w:rPr>
                <w:noProof/>
                <w:webHidden/>
              </w:rPr>
              <w:fldChar w:fldCharType="end"/>
            </w:r>
          </w:hyperlink>
        </w:p>
        <w:p w14:paraId="35134570" w14:textId="456F6926" w:rsidR="00BF4422" w:rsidRDefault="00F97638">
          <w:pPr>
            <w:pStyle w:val="TM2"/>
            <w:rPr>
              <w:noProof/>
            </w:rPr>
          </w:pPr>
          <w:hyperlink w:anchor="_Toc205534976" w:history="1">
            <w:r w:rsidR="00BF4422" w:rsidRPr="00A65A0C">
              <w:rPr>
                <w:rStyle w:val="Lienhypertexte"/>
                <w:noProof/>
              </w:rPr>
              <w:t>Déclaration</w:t>
            </w:r>
            <w:r w:rsidR="00BF4422">
              <w:rPr>
                <w:noProof/>
                <w:webHidden/>
              </w:rPr>
              <w:tab/>
            </w:r>
            <w:r w:rsidR="00BF4422">
              <w:rPr>
                <w:noProof/>
                <w:webHidden/>
              </w:rPr>
              <w:fldChar w:fldCharType="begin"/>
            </w:r>
            <w:r w:rsidR="00BF4422">
              <w:rPr>
                <w:noProof/>
                <w:webHidden/>
              </w:rPr>
              <w:instrText xml:space="preserve"> PAGEREF _Toc205534976 \h </w:instrText>
            </w:r>
            <w:r w:rsidR="00BF4422">
              <w:rPr>
                <w:noProof/>
                <w:webHidden/>
              </w:rPr>
            </w:r>
            <w:r w:rsidR="00BF4422">
              <w:rPr>
                <w:noProof/>
                <w:webHidden/>
              </w:rPr>
              <w:fldChar w:fldCharType="separate"/>
            </w:r>
            <w:r w:rsidR="00BF4422">
              <w:rPr>
                <w:noProof/>
                <w:webHidden/>
              </w:rPr>
              <w:t>18</w:t>
            </w:r>
            <w:r w:rsidR="00BF4422">
              <w:rPr>
                <w:noProof/>
                <w:webHidden/>
              </w:rPr>
              <w:fldChar w:fldCharType="end"/>
            </w:r>
          </w:hyperlink>
        </w:p>
        <w:p w14:paraId="3F5BA55E" w14:textId="1FBDDFEF" w:rsidR="00BF4422" w:rsidRDefault="00F97638">
          <w:pPr>
            <w:pStyle w:val="TM1"/>
            <w:tabs>
              <w:tab w:val="right" w:leader="dot" w:pos="9736"/>
            </w:tabs>
            <w:rPr>
              <w:rFonts w:asciiTheme="minorHAnsi" w:eastAsiaTheme="minorEastAsia" w:hAnsiTheme="minorHAnsi" w:cstheme="minorBidi"/>
              <w:noProof/>
              <w:sz w:val="22"/>
              <w:szCs w:val="22"/>
            </w:rPr>
          </w:pPr>
          <w:hyperlink w:anchor="_Toc205534977" w:history="1">
            <w:r w:rsidR="00BF4422" w:rsidRPr="00A65A0C">
              <w:rPr>
                <w:rStyle w:val="Lienhypertexte"/>
                <w:b/>
                <w:caps/>
                <w:noProof/>
              </w:rPr>
              <w:t>Annexe 1 : Cahier des charges / TERMES DE REFERENCE</w:t>
            </w:r>
            <w:r w:rsidR="00BF4422">
              <w:rPr>
                <w:noProof/>
                <w:webHidden/>
              </w:rPr>
              <w:tab/>
            </w:r>
            <w:r w:rsidR="00BF4422">
              <w:rPr>
                <w:noProof/>
                <w:webHidden/>
              </w:rPr>
              <w:fldChar w:fldCharType="begin"/>
            </w:r>
            <w:r w:rsidR="00BF4422">
              <w:rPr>
                <w:noProof/>
                <w:webHidden/>
              </w:rPr>
              <w:instrText xml:space="preserve"> PAGEREF _Toc205534977 \h </w:instrText>
            </w:r>
            <w:r w:rsidR="00BF4422">
              <w:rPr>
                <w:noProof/>
                <w:webHidden/>
              </w:rPr>
            </w:r>
            <w:r w:rsidR="00BF4422">
              <w:rPr>
                <w:noProof/>
                <w:webHidden/>
              </w:rPr>
              <w:fldChar w:fldCharType="separate"/>
            </w:r>
            <w:r w:rsidR="00BF4422">
              <w:rPr>
                <w:noProof/>
                <w:webHidden/>
              </w:rPr>
              <w:t>21</w:t>
            </w:r>
            <w:r w:rsidR="00BF4422">
              <w:rPr>
                <w:noProof/>
                <w:webHidden/>
              </w:rPr>
              <w:fldChar w:fldCharType="end"/>
            </w:r>
          </w:hyperlink>
        </w:p>
        <w:p w14:paraId="39E3CC28" w14:textId="21BC4369" w:rsidR="00BF4422" w:rsidRDefault="00F97638">
          <w:pPr>
            <w:pStyle w:val="TM1"/>
            <w:tabs>
              <w:tab w:val="right" w:leader="dot" w:pos="9736"/>
            </w:tabs>
            <w:rPr>
              <w:rFonts w:asciiTheme="minorHAnsi" w:eastAsiaTheme="minorEastAsia" w:hAnsiTheme="minorHAnsi" w:cstheme="minorBidi"/>
              <w:noProof/>
              <w:sz w:val="22"/>
              <w:szCs w:val="22"/>
            </w:rPr>
          </w:pPr>
          <w:hyperlink w:anchor="_Toc205534978" w:history="1">
            <w:r w:rsidR="00BF4422" w:rsidRPr="00A65A0C">
              <w:rPr>
                <w:rStyle w:val="Lienhypertexte"/>
                <w:b/>
                <w:caps/>
                <w:noProof/>
              </w:rPr>
              <w:t>Annexe 2 : CADRE DE DECOMPOSITION DU PRIX GLOBAL ET FORFAITAIRE (</w:t>
            </w:r>
            <w:r w:rsidR="00BF4422" w:rsidRPr="00A65A0C">
              <w:rPr>
                <w:rStyle w:val="Lienhypertexte"/>
                <w:b/>
                <w:noProof/>
                <w:highlight w:val="yellow"/>
              </w:rPr>
              <w:t>tableau à adapter et compléter par le contractant</w:t>
            </w:r>
            <w:r w:rsidR="00BF4422" w:rsidRPr="00A65A0C">
              <w:rPr>
                <w:rStyle w:val="Lienhypertexte"/>
                <w:b/>
                <w:noProof/>
              </w:rPr>
              <w:t>)</w:t>
            </w:r>
            <w:r w:rsidR="00BF4422">
              <w:rPr>
                <w:noProof/>
                <w:webHidden/>
              </w:rPr>
              <w:tab/>
            </w:r>
            <w:r w:rsidR="00BF4422">
              <w:rPr>
                <w:noProof/>
                <w:webHidden/>
              </w:rPr>
              <w:fldChar w:fldCharType="begin"/>
            </w:r>
            <w:r w:rsidR="00BF4422">
              <w:rPr>
                <w:noProof/>
                <w:webHidden/>
              </w:rPr>
              <w:instrText xml:space="preserve"> PAGEREF _Toc205534978 \h </w:instrText>
            </w:r>
            <w:r w:rsidR="00BF4422">
              <w:rPr>
                <w:noProof/>
                <w:webHidden/>
              </w:rPr>
            </w:r>
            <w:r w:rsidR="00BF4422">
              <w:rPr>
                <w:noProof/>
                <w:webHidden/>
              </w:rPr>
              <w:fldChar w:fldCharType="separate"/>
            </w:r>
            <w:r w:rsidR="00BF4422">
              <w:rPr>
                <w:noProof/>
                <w:webHidden/>
              </w:rPr>
              <w:t>22</w:t>
            </w:r>
            <w:r w:rsidR="00BF4422">
              <w:rPr>
                <w:noProof/>
                <w:webHidden/>
              </w:rPr>
              <w:fldChar w:fldCharType="end"/>
            </w:r>
          </w:hyperlink>
        </w:p>
        <w:p w14:paraId="4EE605AF" w14:textId="2E5683F5" w:rsidR="003F7A50" w:rsidRDefault="003C00B3">
          <w:pPr>
            <w:rPr>
              <w:rFonts w:asciiTheme="minorHAnsi" w:hAnsiTheme="minorHAnsi"/>
            </w:rPr>
          </w:pPr>
          <w:r>
            <w:rPr>
              <w:rFonts w:asciiTheme="minorHAnsi" w:hAnsiTheme="minorHAnsi"/>
            </w:rPr>
            <w:fldChar w:fldCharType="end"/>
          </w:r>
        </w:p>
      </w:sdtContent>
    </w:sdt>
    <w:p w14:paraId="3AC5B651" w14:textId="77777777" w:rsidR="003F7A50" w:rsidRDefault="003F7A50">
      <w:pPr>
        <w:widowControl w:val="0"/>
        <w:jc w:val="right"/>
        <w:rPr>
          <w:rFonts w:asciiTheme="minorHAnsi" w:hAnsiTheme="minorHAnsi" w:cs="Arial"/>
          <w:b/>
          <w:sz w:val="22"/>
        </w:rPr>
        <w:sectPr w:rsidR="003F7A50">
          <w:headerReference w:type="default" r:id="rId10"/>
          <w:footerReference w:type="default" r:id="rId11"/>
          <w:headerReference w:type="first" r:id="rId12"/>
          <w:footerReference w:type="first" r:id="rId13"/>
          <w:pgSz w:w="11906" w:h="16838"/>
          <w:pgMar w:top="902" w:right="1009" w:bottom="1616" w:left="1151" w:header="431" w:footer="567" w:gutter="0"/>
          <w:cols w:space="708"/>
          <w:titlePg/>
        </w:sectPr>
      </w:pPr>
    </w:p>
    <w:p w14:paraId="4DF00310" w14:textId="77777777" w:rsidR="003F7A50" w:rsidRDefault="003C00B3">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205534922"/>
      <w:r>
        <w:rPr>
          <w:rFonts w:asciiTheme="minorHAnsi" w:hAnsiTheme="minorHAnsi"/>
          <w:b/>
          <w:caps/>
          <w:sz w:val="32"/>
          <w:u w:val="single"/>
        </w:rPr>
        <w:lastRenderedPageBreak/>
        <w:t>conditions PARTICULIERES</w:t>
      </w:r>
      <w:bookmarkEnd w:id="3"/>
      <w:r>
        <w:rPr>
          <w:rFonts w:asciiTheme="minorHAnsi" w:hAnsiTheme="minorHAnsi"/>
          <w:b/>
          <w:caps/>
          <w:sz w:val="32"/>
          <w:u w:val="single"/>
        </w:rPr>
        <w:t xml:space="preserve"> – acte d’engagement</w:t>
      </w:r>
      <w:bookmarkEnd w:id="4"/>
    </w:p>
    <w:p w14:paraId="0BB25B27" w14:textId="77777777" w:rsidR="003F7A50" w:rsidRDefault="003C00B3">
      <w:pPr>
        <w:pStyle w:val="a"/>
        <w:widowControl w:val="0"/>
        <w:spacing w:before="240" w:after="240"/>
        <w:rPr>
          <w:rFonts w:asciiTheme="minorHAnsi" w:hAnsiTheme="minorHAnsi" w:cs="Arial"/>
          <w:b/>
        </w:rPr>
      </w:pPr>
      <w:r>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3F7A50" w14:paraId="78869DE7" w14:textId="77777777">
        <w:tc>
          <w:tcPr>
            <w:tcW w:w="9886" w:type="dxa"/>
          </w:tcPr>
          <w:p w14:paraId="545F8E94" w14:textId="77777777" w:rsidR="003F7A50" w:rsidRDefault="003C00B3">
            <w:pPr>
              <w:pStyle w:val="a"/>
              <w:widowControl w:val="0"/>
              <w:rPr>
                <w:rFonts w:ascii="Calibri" w:hAnsi="Calibri"/>
                <w:b/>
              </w:rPr>
            </w:pPr>
            <w:r>
              <w:rPr>
                <w:rFonts w:ascii="Calibri" w:hAnsi="Calibri"/>
                <w:b/>
                <w:smallCaps/>
              </w:rPr>
              <w:t>EXPERTISE FRANCE</w:t>
            </w:r>
            <w:r>
              <w:rPr>
                <w:rFonts w:ascii="Calibri" w:hAnsi="Calibri"/>
                <w:b/>
              </w:rPr>
              <w:t xml:space="preserve"> SAS</w:t>
            </w:r>
          </w:p>
          <w:p w14:paraId="70EDB26F" w14:textId="77777777" w:rsidR="003F7A50" w:rsidRDefault="003C00B3">
            <w:pPr>
              <w:pStyle w:val="a"/>
              <w:widowControl w:val="0"/>
              <w:rPr>
                <w:rFonts w:asciiTheme="minorHAnsi" w:hAnsiTheme="minorHAnsi" w:cs="Arial"/>
              </w:rPr>
            </w:pPr>
            <w:r>
              <w:rPr>
                <w:rFonts w:asciiTheme="minorHAnsi" w:hAnsiTheme="minorHAnsi" w:cs="Arial"/>
              </w:rPr>
              <w:t>40, boulevard de Port Royal - 75005 PARIS, France</w:t>
            </w:r>
          </w:p>
          <w:p w14:paraId="69E33107" w14:textId="77777777" w:rsidR="003F7A50" w:rsidRDefault="003C00B3">
            <w:pPr>
              <w:pStyle w:val="a"/>
              <w:widowControl w:val="0"/>
              <w:rPr>
                <w:rFonts w:asciiTheme="minorHAnsi" w:hAnsiTheme="minorHAnsi" w:cs="Arial"/>
              </w:rPr>
            </w:pPr>
            <w:r>
              <w:rPr>
                <w:rFonts w:asciiTheme="minorHAnsi" w:hAnsiTheme="minorHAnsi" w:cs="Arial"/>
              </w:rPr>
              <w:t>Société par actions simplifiée au capital de 828 933 € immatriculée sous les numéros suivants :</w:t>
            </w:r>
          </w:p>
          <w:p w14:paraId="4BDCB82D" w14:textId="77777777" w:rsidR="003F7A50" w:rsidRDefault="003C00B3" w:rsidP="00E252C7">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N° SIRET : 808 734 792 00035</w:t>
            </w:r>
          </w:p>
          <w:p w14:paraId="6D927FFE" w14:textId="77777777" w:rsidR="003F7A50" w:rsidRDefault="003C00B3" w:rsidP="00E252C7">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N° de TVA intra-communautaire : FR36 808734792</w:t>
            </w:r>
          </w:p>
          <w:p w14:paraId="284537D3" w14:textId="77777777" w:rsidR="003F7A50" w:rsidRDefault="003F7A50">
            <w:pPr>
              <w:pStyle w:val="a"/>
              <w:widowControl w:val="0"/>
              <w:rPr>
                <w:rFonts w:asciiTheme="minorHAnsi" w:hAnsiTheme="minorHAnsi" w:cs="Arial"/>
              </w:rPr>
            </w:pPr>
          </w:p>
          <w:p w14:paraId="027B5992" w14:textId="77777777" w:rsidR="003F7A50" w:rsidRDefault="003C00B3">
            <w:pPr>
              <w:pStyle w:val="a"/>
              <w:widowControl w:val="0"/>
              <w:rPr>
                <w:rFonts w:asciiTheme="minorHAnsi" w:hAnsiTheme="minorHAnsi" w:cs="Arial"/>
              </w:rPr>
            </w:pPr>
            <w:r>
              <w:rPr>
                <w:rFonts w:asciiTheme="minorHAnsi" w:hAnsiTheme="minorHAnsi" w:cs="Arial"/>
              </w:rPr>
              <w:t>Représentée par M. Jérémie PELLET, Directeur général,</w:t>
            </w:r>
          </w:p>
          <w:p w14:paraId="5127E731" w14:textId="77777777" w:rsidR="003F7A50" w:rsidRDefault="003C00B3">
            <w:pPr>
              <w:widowControl w:val="0"/>
              <w:jc w:val="both"/>
              <w:rPr>
                <w:rFonts w:asciiTheme="minorHAnsi" w:hAnsiTheme="minorHAnsi" w:cs="Arial"/>
                <w:b/>
                <w:bCs/>
                <w:u w:val="single"/>
              </w:rPr>
            </w:pPr>
            <w:proofErr w:type="gramStart"/>
            <w:r>
              <w:rPr>
                <w:rFonts w:asciiTheme="minorHAnsi" w:hAnsiTheme="minorHAnsi" w:cs="Arial"/>
                <w:b/>
                <w:bCs/>
                <w:sz w:val="22"/>
                <w:u w:val="single"/>
              </w:rPr>
              <w:t>d’une</w:t>
            </w:r>
            <w:proofErr w:type="gramEnd"/>
            <w:r>
              <w:rPr>
                <w:rFonts w:asciiTheme="minorHAnsi" w:hAnsiTheme="minorHAnsi" w:cs="Arial"/>
                <w:b/>
                <w:bCs/>
                <w:sz w:val="22"/>
                <w:u w:val="single"/>
              </w:rPr>
              <w:t xml:space="preserve"> part,</w:t>
            </w:r>
          </w:p>
          <w:p w14:paraId="02DD22A4" w14:textId="77777777" w:rsidR="003F7A50" w:rsidRDefault="003F7A50">
            <w:pPr>
              <w:pStyle w:val="a"/>
              <w:widowControl w:val="0"/>
              <w:rPr>
                <w:rFonts w:asciiTheme="minorHAnsi" w:hAnsiTheme="minorHAnsi" w:cs="Arial"/>
                <w:sz w:val="20"/>
              </w:rPr>
            </w:pPr>
          </w:p>
        </w:tc>
      </w:tr>
    </w:tbl>
    <w:p w14:paraId="5F64AD31" w14:textId="77777777" w:rsidR="003F7A50" w:rsidRDefault="003C00B3">
      <w:pPr>
        <w:widowControl w:val="0"/>
        <w:spacing w:before="240" w:after="240"/>
        <w:jc w:val="both"/>
        <w:rPr>
          <w:rFonts w:asciiTheme="minorHAnsi" w:hAnsiTheme="minorHAnsi" w:cs="Arial"/>
          <w:b/>
          <w:bCs/>
          <w:sz w:val="22"/>
          <w:highlight w:val="yellow"/>
        </w:rPr>
      </w:pPr>
      <w:proofErr w:type="gramStart"/>
      <w:r>
        <w:rPr>
          <w:rFonts w:asciiTheme="minorHAnsi" w:hAnsiTheme="minorHAnsi" w:cs="Arial"/>
          <w:b/>
          <w:bCs/>
          <w:sz w:val="22"/>
        </w:rPr>
        <w:t>et</w:t>
      </w:r>
      <w:proofErr w:type="gramEnd"/>
      <w:r>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3F7A50" w14:paraId="5F7382B2" w14:textId="77777777">
        <w:tc>
          <w:tcPr>
            <w:tcW w:w="9886" w:type="dxa"/>
          </w:tcPr>
          <w:p w14:paraId="34550E8A" w14:textId="77777777" w:rsidR="003F7A50" w:rsidRPr="008156E2" w:rsidRDefault="003C00B3">
            <w:pPr>
              <w:pStyle w:val="a"/>
              <w:widowControl w:val="0"/>
              <w:rPr>
                <w:rFonts w:ascii="Calibri" w:hAnsi="Calibri"/>
                <w:b/>
                <w:highlight w:val="yellow"/>
              </w:rPr>
            </w:pPr>
            <w:r w:rsidRPr="008156E2">
              <w:rPr>
                <w:rFonts w:ascii="Calibri" w:hAnsi="Calibri"/>
                <w:b/>
                <w:highlight w:val="yellow"/>
              </w:rPr>
              <w:t xml:space="preserve">NOM DU </w:t>
            </w:r>
            <w:commentRangeStart w:id="5"/>
            <w:r w:rsidRPr="008156E2">
              <w:rPr>
                <w:rFonts w:ascii="Calibri" w:hAnsi="Calibri"/>
                <w:b/>
                <w:smallCaps/>
                <w:highlight w:val="yellow"/>
              </w:rPr>
              <w:t>CONTRATANT</w:t>
            </w:r>
            <w:commentRangeEnd w:id="5"/>
            <w:r w:rsidR="001F3394">
              <w:rPr>
                <w:rStyle w:val="Marquedecommentaire"/>
                <w:rFonts w:eastAsia="Times"/>
              </w:rPr>
              <w:commentReference w:id="5"/>
            </w:r>
          </w:p>
          <w:p w14:paraId="3E1B8087" w14:textId="77777777" w:rsidR="003F7A50" w:rsidRPr="001F3394" w:rsidRDefault="003C00B3">
            <w:pPr>
              <w:pStyle w:val="a"/>
              <w:widowControl w:val="0"/>
              <w:rPr>
                <w:rFonts w:asciiTheme="minorHAnsi" w:hAnsiTheme="minorHAnsi" w:cs="Arial"/>
              </w:rPr>
            </w:pPr>
            <w:r w:rsidRPr="008156E2">
              <w:rPr>
                <w:rFonts w:asciiTheme="minorHAnsi" w:hAnsiTheme="minorHAnsi" w:cs="Arial"/>
                <w:highlight w:val="yellow"/>
              </w:rPr>
              <w:t>(Ci-après dénommé le « </w:t>
            </w:r>
            <w:r w:rsidRPr="008156E2">
              <w:rPr>
                <w:rFonts w:asciiTheme="minorHAnsi" w:hAnsiTheme="minorHAnsi" w:cs="Arial"/>
                <w:smallCaps/>
                <w:highlight w:val="yellow"/>
              </w:rPr>
              <w:t>Contractant »</w:t>
            </w:r>
            <w:r w:rsidRPr="008156E2">
              <w:rPr>
                <w:rFonts w:asciiTheme="minorHAnsi" w:hAnsiTheme="minorHAnsi" w:cs="Arial"/>
                <w:highlight w:val="yellow"/>
              </w:rPr>
              <w:t>)</w:t>
            </w:r>
          </w:p>
          <w:p w14:paraId="401E7DF4" w14:textId="77777777" w:rsidR="003F7A50" w:rsidRPr="008156E2" w:rsidRDefault="003C00B3" w:rsidP="00E252C7">
            <w:pPr>
              <w:pStyle w:val="a"/>
              <w:widowControl w:val="0"/>
              <w:numPr>
                <w:ilvl w:val="0"/>
                <w:numId w:val="2"/>
              </w:numPr>
              <w:tabs>
                <w:tab w:val="clear" w:pos="360"/>
                <w:tab w:val="num" w:pos="1134"/>
              </w:tabs>
              <w:ind w:left="1134"/>
              <w:rPr>
                <w:rFonts w:asciiTheme="minorHAnsi" w:hAnsiTheme="minorHAnsi" w:cs="Arial"/>
                <w:highlight w:val="yellow"/>
              </w:rPr>
            </w:pPr>
            <w:r w:rsidRPr="008156E2">
              <w:rPr>
                <w:rFonts w:asciiTheme="minorHAnsi" w:hAnsiTheme="minorHAnsi" w:cs="Arial"/>
                <w:highlight w:val="yellow"/>
              </w:rPr>
              <w:t>Adresse du siège :</w:t>
            </w:r>
          </w:p>
          <w:p w14:paraId="6CD2DB58" w14:textId="77777777" w:rsidR="003F7A50" w:rsidRPr="008156E2" w:rsidRDefault="003C00B3" w:rsidP="00E252C7">
            <w:pPr>
              <w:pStyle w:val="a"/>
              <w:widowControl w:val="0"/>
              <w:numPr>
                <w:ilvl w:val="0"/>
                <w:numId w:val="2"/>
              </w:numPr>
              <w:tabs>
                <w:tab w:val="clear" w:pos="360"/>
                <w:tab w:val="num" w:pos="1134"/>
              </w:tabs>
              <w:ind w:left="1134"/>
              <w:rPr>
                <w:rFonts w:asciiTheme="minorHAnsi" w:hAnsiTheme="minorHAnsi" w:cs="Arial"/>
                <w:highlight w:val="yellow"/>
              </w:rPr>
            </w:pPr>
            <w:r w:rsidRPr="008156E2">
              <w:rPr>
                <w:rFonts w:asciiTheme="minorHAnsi" w:hAnsiTheme="minorHAnsi" w:cs="Arial"/>
                <w:highlight w:val="yellow"/>
              </w:rPr>
              <w:t>Numéro d’immatriculation au registre du commerce et des sociétés :</w:t>
            </w:r>
          </w:p>
          <w:p w14:paraId="7035B9C6" w14:textId="77777777" w:rsidR="003F7A50" w:rsidRPr="008156E2" w:rsidRDefault="003C00B3" w:rsidP="00E252C7">
            <w:pPr>
              <w:pStyle w:val="a"/>
              <w:widowControl w:val="0"/>
              <w:numPr>
                <w:ilvl w:val="0"/>
                <w:numId w:val="2"/>
              </w:numPr>
              <w:tabs>
                <w:tab w:val="clear" w:pos="360"/>
                <w:tab w:val="num" w:pos="1134"/>
              </w:tabs>
              <w:ind w:left="1134"/>
              <w:rPr>
                <w:rFonts w:asciiTheme="minorHAnsi" w:hAnsiTheme="minorHAnsi" w:cs="Arial"/>
                <w:highlight w:val="yellow"/>
              </w:rPr>
            </w:pPr>
            <w:r w:rsidRPr="008156E2">
              <w:rPr>
                <w:rFonts w:asciiTheme="minorHAnsi" w:hAnsiTheme="minorHAnsi" w:cs="Arial"/>
                <w:highlight w:val="yellow"/>
              </w:rPr>
              <w:t xml:space="preserve">N° de TVA intra-communautaire (le cas échéant) : </w:t>
            </w:r>
          </w:p>
          <w:p w14:paraId="18343A3E" w14:textId="77777777" w:rsidR="003F7A50" w:rsidRPr="001F3394" w:rsidRDefault="003F7A50">
            <w:pPr>
              <w:pStyle w:val="a"/>
              <w:widowControl w:val="0"/>
              <w:rPr>
                <w:rFonts w:asciiTheme="minorHAnsi" w:hAnsiTheme="minorHAnsi" w:cs="Arial"/>
              </w:rPr>
            </w:pPr>
          </w:p>
          <w:p w14:paraId="26AB12A0" w14:textId="77777777" w:rsidR="003F7A50" w:rsidRPr="001F3394" w:rsidRDefault="003C00B3">
            <w:pPr>
              <w:pStyle w:val="a"/>
              <w:widowControl w:val="0"/>
              <w:rPr>
                <w:rFonts w:asciiTheme="minorHAnsi" w:hAnsiTheme="minorHAnsi" w:cs="Arial"/>
              </w:rPr>
            </w:pPr>
            <w:r w:rsidRPr="001F3394">
              <w:rPr>
                <w:rFonts w:asciiTheme="minorHAnsi" w:hAnsiTheme="minorHAnsi" w:cs="Arial"/>
              </w:rPr>
              <w:t>Représenté par :</w:t>
            </w:r>
          </w:p>
          <w:p w14:paraId="0BF63D26" w14:textId="77777777" w:rsidR="003F7A50" w:rsidRPr="001F3394" w:rsidRDefault="003C00B3">
            <w:pPr>
              <w:jc w:val="both"/>
              <w:rPr>
                <w:rFonts w:asciiTheme="minorHAnsi" w:hAnsiTheme="minorHAnsi" w:cs="Arial"/>
                <w:b/>
                <w:bCs/>
                <w:sz w:val="22"/>
                <w:u w:val="single"/>
              </w:rPr>
            </w:pPr>
            <w:proofErr w:type="gramStart"/>
            <w:r w:rsidRPr="001F3394">
              <w:rPr>
                <w:rFonts w:asciiTheme="minorHAnsi" w:hAnsiTheme="minorHAnsi" w:cs="Arial"/>
                <w:b/>
                <w:bCs/>
                <w:sz w:val="22"/>
                <w:u w:val="single"/>
              </w:rPr>
              <w:t>d’autre</w:t>
            </w:r>
            <w:proofErr w:type="gramEnd"/>
            <w:r w:rsidRPr="001F3394">
              <w:rPr>
                <w:rFonts w:asciiTheme="minorHAnsi" w:hAnsiTheme="minorHAnsi" w:cs="Arial"/>
                <w:b/>
                <w:bCs/>
                <w:sz w:val="22"/>
                <w:u w:val="single"/>
              </w:rPr>
              <w:t xml:space="preserve"> part,</w:t>
            </w:r>
          </w:p>
          <w:p w14:paraId="0094970D" w14:textId="77777777" w:rsidR="003F7A50" w:rsidRPr="001F3394" w:rsidRDefault="003F7A50">
            <w:pPr>
              <w:jc w:val="both"/>
              <w:rPr>
                <w:rFonts w:asciiTheme="minorHAnsi" w:hAnsiTheme="minorHAnsi"/>
              </w:rPr>
            </w:pPr>
          </w:p>
        </w:tc>
      </w:tr>
    </w:tbl>
    <w:p w14:paraId="6D69D09D" w14:textId="77777777" w:rsidR="003F7A50" w:rsidRDefault="003C00B3">
      <w:pPr>
        <w:pStyle w:val="a"/>
        <w:widowControl w:val="0"/>
        <w:spacing w:before="240"/>
        <w:rPr>
          <w:rFonts w:asciiTheme="minorHAnsi" w:hAnsiTheme="minorHAnsi" w:cs="Arial"/>
        </w:rPr>
      </w:pPr>
      <w:r>
        <w:rPr>
          <w:rFonts w:asciiTheme="minorHAnsi" w:hAnsiTheme="minorHAnsi" w:cs="Arial"/>
        </w:rPr>
        <w:t>(Ci-après dénommés collectivement les « </w:t>
      </w:r>
      <w:r>
        <w:rPr>
          <w:rFonts w:asciiTheme="minorHAnsi" w:hAnsiTheme="minorHAnsi" w:cs="Arial"/>
          <w:smallCaps/>
        </w:rPr>
        <w:t>Parties</w:t>
      </w:r>
      <w:r>
        <w:rPr>
          <w:rFonts w:asciiTheme="minorHAnsi" w:hAnsiTheme="minorHAnsi" w:cs="Arial"/>
        </w:rPr>
        <w:t> »,)</w:t>
      </w:r>
    </w:p>
    <w:p w14:paraId="0F74F633" w14:textId="77777777" w:rsidR="003F7A50" w:rsidRDefault="003C00B3">
      <w:pPr>
        <w:widowControl w:val="0"/>
        <w:spacing w:before="120"/>
        <w:rPr>
          <w:rFonts w:asciiTheme="minorHAnsi" w:hAnsiTheme="minorHAnsi" w:cs="Arial"/>
          <w:b/>
          <w:sz w:val="22"/>
        </w:rPr>
      </w:pPr>
      <w:r>
        <w:rPr>
          <w:rFonts w:asciiTheme="minorHAnsi" w:hAnsiTheme="minorHAnsi" w:cs="Arial"/>
          <w:b/>
          <w:sz w:val="22"/>
        </w:rPr>
        <w:t>Il a été préalablement exposé ce qui suit :</w:t>
      </w:r>
    </w:p>
    <w:p w14:paraId="1515AA04" w14:textId="183FD441" w:rsidR="003F7A50" w:rsidRDefault="00D40863">
      <w:pPr>
        <w:spacing w:before="120"/>
        <w:jc w:val="both"/>
        <w:rPr>
          <w:rFonts w:asciiTheme="minorHAnsi" w:hAnsiTheme="minorHAnsi" w:cs="Arial"/>
          <w:sz w:val="22"/>
        </w:rPr>
      </w:pPr>
      <w:r w:rsidRPr="00D40863">
        <w:rPr>
          <w:rFonts w:asciiTheme="minorHAnsi" w:hAnsiTheme="minorHAnsi" w:cs="Arial"/>
          <w:sz w:val="22"/>
        </w:rPr>
        <w:t>Dans le cadre du projet de coopération ci-après dénommé le « CONTRAT PRINCIPAL » (contrat bailleur) signé le 23 décembre 2022 entre l’Union Européenne et Expertise France, nommé « Projet d’Appui à la Réforme de l’Education en Mauritanie (PAIRE) », EXPERTISE FRANCE demande au CONTRACTANT qui l’accepte, de réaliser au titre du présent CONTRAT les prestations et de livrer les services décrits dans l’annexe technique jointe « Cahier des charges ».</w:t>
      </w:r>
    </w:p>
    <w:p w14:paraId="4EFC0227" w14:textId="77777777" w:rsidR="003F7A50" w:rsidRDefault="003C00B3">
      <w:pPr>
        <w:spacing w:before="240"/>
        <w:jc w:val="right"/>
        <w:rPr>
          <w:rFonts w:asciiTheme="minorHAnsi" w:hAnsiTheme="minorHAnsi" w:cs="Arial"/>
          <w:b/>
          <w:sz w:val="22"/>
        </w:rPr>
      </w:pPr>
      <w:r>
        <w:rPr>
          <w:rFonts w:asciiTheme="minorHAnsi" w:hAnsiTheme="minorHAnsi" w:cs="Arial"/>
          <w:b/>
          <w:sz w:val="22"/>
        </w:rPr>
        <w:t>En foi de quoi, il a été convenu ce qui suit :</w:t>
      </w:r>
    </w:p>
    <w:p w14:paraId="34EB7141" w14:textId="77777777" w:rsidR="003F7A50" w:rsidRDefault="003C00B3">
      <w:pPr>
        <w:spacing w:before="120" w:line="240" w:lineRule="auto"/>
        <w:rPr>
          <w:rFonts w:asciiTheme="minorHAnsi" w:hAnsiTheme="minorHAnsi" w:cs="Arial"/>
        </w:rPr>
      </w:pPr>
      <w:r>
        <w:rPr>
          <w:rFonts w:asciiTheme="minorHAnsi" w:hAnsiTheme="minorHAnsi"/>
          <w:b/>
          <w:caps/>
        </w:rPr>
        <w:br w:type="page" w:clear="all"/>
      </w:r>
    </w:p>
    <w:p w14:paraId="47649158" w14:textId="77777777" w:rsidR="003F7A50" w:rsidRDefault="003C00B3" w:rsidP="00E252C7">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6" w:name="_Toc205534923"/>
      <w:r>
        <w:rPr>
          <w:rFonts w:asciiTheme="minorHAnsi" w:hAnsiTheme="minorHAnsi"/>
          <w:b/>
          <w:caps/>
          <w:sz w:val="24"/>
          <w:u w:val="single"/>
        </w:rPr>
        <w:lastRenderedPageBreak/>
        <w:t>Objet du contrat</w:t>
      </w:r>
      <w:bookmarkEnd w:id="6"/>
    </w:p>
    <w:p w14:paraId="7828C8CA" w14:textId="7BAC8340" w:rsidR="003F7A50" w:rsidRDefault="003C00B3">
      <w:pPr>
        <w:pStyle w:val="u"/>
        <w:widowControl w:val="0"/>
        <w:spacing w:before="240"/>
        <w:ind w:left="561"/>
        <w:rPr>
          <w:rFonts w:asciiTheme="minorHAnsi" w:hAnsiTheme="minorHAnsi" w:cs="Arial"/>
        </w:rPr>
      </w:pPr>
      <w:r>
        <w:rPr>
          <w:rFonts w:asciiTheme="minorHAnsi" w:hAnsiTheme="minorHAnsi" w:cs="Arial"/>
        </w:rPr>
        <w:t>Le présent contrat (ci-après dénommé le « </w:t>
      </w:r>
      <w:r>
        <w:rPr>
          <w:rFonts w:asciiTheme="minorHAnsi" w:hAnsiTheme="minorHAnsi" w:cs="Arial"/>
          <w:smallCaps/>
        </w:rPr>
        <w:t xml:space="preserve">Contrat </w:t>
      </w:r>
      <w:r>
        <w:rPr>
          <w:rFonts w:asciiTheme="minorHAnsi" w:hAnsiTheme="minorHAnsi" w:cs="Arial"/>
        </w:rPr>
        <w:t>») a pour objet « </w:t>
      </w:r>
      <w:r w:rsidR="00B3700E" w:rsidRPr="00B3700E">
        <w:rPr>
          <w:rFonts w:asciiTheme="minorHAnsi" w:hAnsiTheme="minorHAnsi" w:cs="Arial"/>
          <w:i/>
        </w:rPr>
        <w:t>Organisations et réalisation de formations en gestion des établissements scolaires y compris en gestion de la participation communautaire</w:t>
      </w:r>
      <w:r w:rsidR="00D40863">
        <w:rPr>
          <w:rFonts w:asciiTheme="minorHAnsi" w:hAnsiTheme="minorHAnsi" w:cs="Arial"/>
          <w:i/>
        </w:rPr>
        <w:t xml:space="preserve"> </w:t>
      </w:r>
      <w:r>
        <w:rPr>
          <w:rFonts w:asciiTheme="minorHAnsi" w:hAnsiTheme="minorHAnsi" w:cs="Arial"/>
        </w:rPr>
        <w:t>».</w:t>
      </w:r>
    </w:p>
    <w:p w14:paraId="4FABD5D5" w14:textId="77777777" w:rsidR="003F7A50" w:rsidRDefault="003C00B3" w:rsidP="00E252C7">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7" w:name="_Toc205534924"/>
      <w:r>
        <w:rPr>
          <w:rFonts w:asciiTheme="minorHAnsi" w:hAnsiTheme="minorHAnsi"/>
          <w:b/>
          <w:caps/>
          <w:sz w:val="24"/>
          <w:u w:val="single"/>
        </w:rPr>
        <w:t>Documents contractuels</w:t>
      </w:r>
      <w:bookmarkEnd w:id="7"/>
    </w:p>
    <w:p w14:paraId="0E372E50" w14:textId="77777777" w:rsidR="003F7A50" w:rsidRDefault="003C00B3">
      <w:pPr>
        <w:pStyle w:val="v"/>
        <w:widowControl w:val="0"/>
        <w:spacing w:before="120"/>
        <w:ind w:left="555" w:firstLine="0"/>
        <w:jc w:val="left"/>
        <w:rPr>
          <w:rFonts w:asciiTheme="minorHAnsi" w:hAnsiTheme="minorHAnsi" w:cstheme="minorHAnsi"/>
          <w:szCs w:val="22"/>
        </w:rPr>
      </w:pPr>
      <w:r>
        <w:rPr>
          <w:rFonts w:asciiTheme="minorHAnsi" w:hAnsiTheme="minorHAnsi" w:cstheme="minorHAnsi"/>
          <w:szCs w:val="22"/>
        </w:rPr>
        <w:t xml:space="preserve">Le présent </w:t>
      </w:r>
      <w:r>
        <w:rPr>
          <w:rFonts w:asciiTheme="minorHAnsi" w:hAnsiTheme="minorHAnsi" w:cstheme="minorHAnsi"/>
          <w:smallCaps/>
          <w:szCs w:val="22"/>
        </w:rPr>
        <w:t>Contrat</w:t>
      </w:r>
      <w:r>
        <w:rPr>
          <w:rFonts w:asciiTheme="minorHAnsi" w:hAnsiTheme="minorHAnsi" w:cstheme="minorHAnsi"/>
          <w:szCs w:val="22"/>
        </w:rPr>
        <w:t xml:space="preserve"> est constitué par les documents contractuels énumérés ci-dessous, par ordre de priorité décroissante :</w:t>
      </w:r>
    </w:p>
    <w:p w14:paraId="75F8760C" w14:textId="61533F12" w:rsidR="003F7A50" w:rsidRDefault="00CE4848" w:rsidP="00E252C7">
      <w:pPr>
        <w:pStyle w:val="w"/>
        <w:widowControl w:val="0"/>
        <w:numPr>
          <w:ilvl w:val="0"/>
          <w:numId w:val="14"/>
        </w:numPr>
        <w:spacing w:before="120"/>
        <w:rPr>
          <w:rFonts w:asciiTheme="minorHAnsi" w:hAnsiTheme="minorHAnsi" w:cstheme="minorHAnsi"/>
          <w:szCs w:val="22"/>
        </w:rPr>
      </w:pPr>
      <w:r>
        <w:rPr>
          <w:rFonts w:asciiTheme="minorHAnsi" w:hAnsiTheme="minorHAnsi" w:cstheme="minorHAnsi"/>
          <w:szCs w:val="22"/>
        </w:rPr>
        <w:t>Le</w:t>
      </w:r>
      <w:r w:rsidR="003C00B3">
        <w:rPr>
          <w:rFonts w:asciiTheme="minorHAnsi" w:hAnsiTheme="minorHAnsi" w:cstheme="minorHAnsi"/>
          <w:szCs w:val="22"/>
        </w:rPr>
        <w:t xml:space="preserve"> présent document, et ses annexes :</w:t>
      </w:r>
    </w:p>
    <w:p w14:paraId="57D59308" w14:textId="1F84D25B" w:rsidR="003F7A50" w:rsidRDefault="003C00B3" w:rsidP="00E252C7">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 xml:space="preserve">l’Annexe 1 ci-jointe : </w:t>
      </w:r>
      <w:r w:rsidR="00D40863">
        <w:rPr>
          <w:rFonts w:asciiTheme="minorHAnsi" w:hAnsiTheme="minorHAnsi" w:cstheme="minorHAnsi"/>
          <w:szCs w:val="22"/>
        </w:rPr>
        <w:t>Termes de référence de la mission</w:t>
      </w:r>
      <w:r>
        <w:rPr>
          <w:rFonts w:asciiTheme="minorHAnsi" w:hAnsiTheme="minorHAnsi" w:cstheme="minorHAnsi"/>
          <w:szCs w:val="22"/>
        </w:rPr>
        <w:t> ;</w:t>
      </w:r>
    </w:p>
    <w:p w14:paraId="4586A495" w14:textId="1AC283C1" w:rsidR="00A9385E" w:rsidRPr="001F3394" w:rsidRDefault="00A9385E" w:rsidP="00E252C7">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sidRPr="001F3394">
        <w:rPr>
          <w:rFonts w:asciiTheme="minorHAnsi" w:hAnsiTheme="minorHAnsi" w:cstheme="minorHAnsi"/>
          <w:szCs w:val="22"/>
        </w:rPr>
        <w:t>l’Annexe 2 ci-jointe : le cadre de décomposition du prix global et forfaitaire</w:t>
      </w:r>
    </w:p>
    <w:p w14:paraId="377690AB" w14:textId="77777777" w:rsidR="003F7A50" w:rsidRDefault="003C00B3" w:rsidP="00E252C7">
      <w:pPr>
        <w:pStyle w:val="Paragraphedeliste"/>
        <w:numPr>
          <w:ilvl w:val="0"/>
          <w:numId w:val="7"/>
        </w:numPr>
        <w:tabs>
          <w:tab w:val="clear" w:pos="994"/>
          <w:tab w:val="num" w:pos="1701"/>
        </w:tabs>
        <w:ind w:left="1701"/>
        <w:rPr>
          <w:rFonts w:asciiTheme="minorHAnsi" w:eastAsia="Times New Roman" w:hAnsiTheme="minorHAnsi" w:cstheme="minorHAnsi"/>
          <w:sz w:val="22"/>
          <w:szCs w:val="22"/>
        </w:rPr>
      </w:pPr>
      <w:r>
        <w:rPr>
          <w:rFonts w:asciiTheme="minorHAnsi" w:eastAsia="Times New Roman" w:hAnsiTheme="minorHAnsi" w:cstheme="minorHAnsi"/>
          <w:sz w:val="22"/>
          <w:szCs w:val="22"/>
        </w:rPr>
        <w:t>Le code de conduite d’</w:t>
      </w:r>
      <w:r>
        <w:rPr>
          <w:rFonts w:asciiTheme="minorHAnsi" w:eastAsia="Times New Roman" w:hAnsiTheme="minorHAnsi" w:cstheme="minorHAnsi"/>
          <w:smallCaps/>
          <w:sz w:val="22"/>
          <w:szCs w:val="22"/>
        </w:rPr>
        <w:t>Expertise France</w:t>
      </w:r>
      <w:r>
        <w:rPr>
          <w:rFonts w:asciiTheme="minorHAnsi" w:eastAsia="Times New Roman" w:hAnsiTheme="minorHAnsi" w:cstheme="minorHAnsi"/>
          <w:sz w:val="22"/>
          <w:szCs w:val="22"/>
        </w:rPr>
        <w:t xml:space="preserve"> (disponible via le lien suivant : </w:t>
      </w:r>
      <w:hyperlink r:id="rId16" w:tooltip="https://www.expertisefrance.fr/documents/20182/426622/Expertise+France+%E2%80%93+Code+de+conduite/2408659b-a84e-45ac-a142-47d5dc21faff" w:history="1">
        <w:r>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Pr>
          <w:rFonts w:asciiTheme="minorHAnsi" w:eastAsia="Times New Roman" w:hAnsiTheme="minorHAnsi" w:cstheme="minorHAnsi"/>
          <w:sz w:val="22"/>
          <w:szCs w:val="22"/>
        </w:rPr>
        <w:t>);</w:t>
      </w:r>
    </w:p>
    <w:p w14:paraId="04B65399" w14:textId="77777777" w:rsidR="00D40863" w:rsidRDefault="00D40863" w:rsidP="00D40863">
      <w:pPr>
        <w:pStyle w:val="Paragraphedeliste"/>
        <w:widowControl w:val="0"/>
        <w:spacing w:before="120"/>
        <w:ind w:left="994"/>
        <w:rPr>
          <w:rFonts w:asciiTheme="minorHAnsi" w:hAnsiTheme="minorHAnsi" w:cstheme="minorHAnsi"/>
          <w:szCs w:val="22"/>
        </w:rPr>
      </w:pPr>
    </w:p>
    <w:p w14:paraId="4E7F6310" w14:textId="344DC8BF" w:rsidR="003F7A50" w:rsidRPr="00D40863" w:rsidRDefault="003C00B3" w:rsidP="00E252C7">
      <w:pPr>
        <w:pStyle w:val="Paragraphedeliste"/>
        <w:widowControl w:val="0"/>
        <w:numPr>
          <w:ilvl w:val="0"/>
          <w:numId w:val="14"/>
        </w:numPr>
        <w:tabs>
          <w:tab w:val="clear" w:pos="994"/>
        </w:tabs>
        <w:spacing w:before="120"/>
        <w:rPr>
          <w:rFonts w:asciiTheme="minorHAnsi" w:hAnsiTheme="minorHAnsi" w:cstheme="minorHAnsi"/>
          <w:szCs w:val="22"/>
        </w:rPr>
      </w:pPr>
      <w:r w:rsidRPr="00D40863">
        <w:rPr>
          <w:rFonts w:asciiTheme="minorHAnsi" w:hAnsiTheme="minorHAnsi" w:cstheme="minorHAnsi"/>
          <w:szCs w:val="22"/>
        </w:rPr>
        <w:t>CCAG - Cahier des clauses administratives générales applicables aux marchés publics [de fournitures courantes et de services approuvé par arrêté du 30 mars 2021] [de prestations intellectuelles approuvé par arrêté du 30 mars 2021]]</w:t>
      </w:r>
      <w:r>
        <w:rPr>
          <w:rFonts w:asciiTheme="minorHAnsi" w:hAnsiTheme="minorHAnsi" w:cstheme="minorHAnsi"/>
          <w:szCs w:val="22"/>
          <w:vertAlign w:val="superscript"/>
        </w:rPr>
        <w:footnoteReference w:id="1"/>
      </w:r>
      <w:r w:rsidRPr="00D40863">
        <w:rPr>
          <w:rFonts w:asciiTheme="minorHAnsi" w:hAnsiTheme="minorHAnsi" w:cstheme="minorHAnsi"/>
          <w:szCs w:val="22"/>
        </w:rPr>
        <w:t xml:space="preserve">, sous réserve des dérogations stipulées dans le présent contrat. </w:t>
      </w:r>
    </w:p>
    <w:p w14:paraId="5BAC3582" w14:textId="77777777" w:rsidR="003F7A50" w:rsidRDefault="003C00B3" w:rsidP="00E252C7">
      <w:pPr>
        <w:pStyle w:val="w"/>
        <w:widowControl w:val="0"/>
        <w:numPr>
          <w:ilvl w:val="0"/>
          <w:numId w:val="14"/>
        </w:numPr>
        <w:spacing w:before="120"/>
        <w:rPr>
          <w:rFonts w:asciiTheme="minorHAnsi" w:hAnsiTheme="minorHAnsi" w:cstheme="minorHAnsi"/>
          <w:szCs w:val="22"/>
        </w:rPr>
      </w:pPr>
      <w:r>
        <w:rPr>
          <w:rFonts w:asciiTheme="minorHAnsi" w:hAnsiTheme="minorHAnsi" w:cstheme="minorHAnsi"/>
          <w:szCs w:val="22"/>
        </w:rPr>
        <w:t xml:space="preserve">L’offre du </w:t>
      </w:r>
      <w:r>
        <w:rPr>
          <w:rFonts w:asciiTheme="minorHAnsi" w:hAnsiTheme="minorHAnsi" w:cstheme="minorHAnsi"/>
          <w:smallCaps/>
          <w:szCs w:val="22"/>
        </w:rPr>
        <w:t>Contractant</w:t>
      </w:r>
      <w:r>
        <w:rPr>
          <w:rFonts w:asciiTheme="minorHAnsi" w:hAnsiTheme="minorHAnsi" w:cstheme="minorHAnsi"/>
          <w:szCs w:val="22"/>
        </w:rPr>
        <w:t xml:space="preserve"> du </w:t>
      </w:r>
      <w:r>
        <w:rPr>
          <w:rFonts w:asciiTheme="minorHAnsi" w:hAnsiTheme="minorHAnsi" w:cstheme="minorHAnsi"/>
          <w:szCs w:val="22"/>
          <w:highlight w:val="yellow"/>
        </w:rPr>
        <w:t>XX/XX/XXXX</w:t>
      </w:r>
    </w:p>
    <w:p w14:paraId="52D8D298" w14:textId="77777777" w:rsidR="003F7A50" w:rsidRDefault="003C00B3">
      <w:pPr>
        <w:pStyle w:val="v"/>
        <w:widowControl w:val="0"/>
        <w:spacing w:before="576"/>
        <w:ind w:left="556" w:firstLine="0"/>
        <w:rPr>
          <w:rFonts w:asciiTheme="minorHAnsi" w:hAnsiTheme="minorHAnsi" w:cstheme="minorHAnsi"/>
          <w:szCs w:val="22"/>
        </w:rPr>
      </w:pPr>
      <w:r>
        <w:rPr>
          <w:rFonts w:asciiTheme="minorHAnsi" w:hAnsiTheme="minorHAnsi" w:cstheme="minorHAnsi"/>
          <w:szCs w:val="22"/>
        </w:rPr>
        <w:t xml:space="preserve">Ces documents constituent l’intégralité de l’accord entre les </w:t>
      </w:r>
      <w:r>
        <w:rPr>
          <w:rFonts w:asciiTheme="minorHAnsi" w:hAnsiTheme="minorHAnsi" w:cstheme="minorHAnsi"/>
          <w:smallCaps/>
          <w:szCs w:val="22"/>
        </w:rPr>
        <w:t>Parties</w:t>
      </w:r>
      <w:r>
        <w:rPr>
          <w:rFonts w:asciiTheme="minorHAnsi" w:hAnsiTheme="minorHAnsi" w:cstheme="minorHAnsi"/>
          <w:szCs w:val="22"/>
        </w:rPr>
        <w:t xml:space="preserve"> se rapportant au présent </w:t>
      </w:r>
      <w:r>
        <w:rPr>
          <w:rFonts w:asciiTheme="minorHAnsi" w:hAnsiTheme="minorHAnsi" w:cstheme="minorHAnsi"/>
          <w:smallCaps/>
          <w:szCs w:val="22"/>
        </w:rPr>
        <w:t>Contrat</w:t>
      </w:r>
      <w:r>
        <w:rPr>
          <w:rFonts w:asciiTheme="minorHAnsi" w:hAnsiTheme="minorHAnsi" w:cstheme="minorHAnsi"/>
          <w:szCs w:val="22"/>
        </w:rPr>
        <w:t xml:space="preserve">. Ils annulent et remplacent la totalité des communications, démarches, accords, engagements, garanties ou arrangements, se rapportant à son objet et faits, oralement ou par écrit, par une </w:t>
      </w:r>
      <w:r>
        <w:rPr>
          <w:rFonts w:asciiTheme="minorHAnsi" w:hAnsiTheme="minorHAnsi" w:cstheme="minorHAnsi"/>
          <w:smallCaps/>
          <w:szCs w:val="22"/>
        </w:rPr>
        <w:t>Partie</w:t>
      </w:r>
      <w:r>
        <w:rPr>
          <w:rFonts w:asciiTheme="minorHAnsi" w:hAnsiTheme="minorHAnsi" w:cstheme="minorHAnsi"/>
          <w:szCs w:val="22"/>
        </w:rPr>
        <w:t xml:space="preserve"> ou en son nom, à l’autre </w:t>
      </w:r>
      <w:r>
        <w:rPr>
          <w:rFonts w:asciiTheme="minorHAnsi" w:hAnsiTheme="minorHAnsi" w:cstheme="minorHAnsi"/>
          <w:smallCaps/>
          <w:szCs w:val="22"/>
        </w:rPr>
        <w:t>Partie</w:t>
      </w:r>
      <w:r>
        <w:rPr>
          <w:rFonts w:asciiTheme="minorHAnsi" w:hAnsiTheme="minorHAnsi" w:cstheme="minorHAnsi"/>
          <w:szCs w:val="22"/>
        </w:rPr>
        <w:t>, qui seraient intervenus avant sa date de notification. Ces documents sont reconnus par les Parties comme l’exposé unique et complet des termes de leur accord.</w:t>
      </w:r>
    </w:p>
    <w:p w14:paraId="6313FACB" w14:textId="77777777" w:rsidR="003F7A50" w:rsidRDefault="003C00B3">
      <w:pPr>
        <w:pStyle w:val="v"/>
        <w:widowControl w:val="0"/>
        <w:spacing w:before="576"/>
        <w:ind w:left="556" w:firstLine="0"/>
        <w:rPr>
          <w:rFonts w:asciiTheme="minorHAnsi" w:hAnsiTheme="minorHAnsi" w:cstheme="minorHAnsi"/>
          <w:szCs w:val="22"/>
        </w:rPr>
      </w:pPr>
      <w:r>
        <w:rPr>
          <w:rFonts w:asciiTheme="minorHAnsi" w:eastAsia="Times" w:hAnsiTheme="minorHAnsi" w:cstheme="minorHAnsi"/>
          <w:szCs w:val="22"/>
        </w:rPr>
        <w:t>Sans préjudice des règles générales applicables aux contrats administratifs,</w:t>
      </w:r>
      <w:r>
        <w:rPr>
          <w:rFonts w:asciiTheme="minorHAnsi" w:hAnsiTheme="minorHAnsi" w:cstheme="minorHAnsi"/>
          <w:szCs w:val="22"/>
        </w:rPr>
        <w:t xml:space="preserve"> toute modification du </w:t>
      </w:r>
      <w:r>
        <w:rPr>
          <w:rFonts w:asciiTheme="minorHAnsi" w:hAnsiTheme="minorHAnsi" w:cstheme="minorHAnsi"/>
          <w:smallCaps/>
          <w:szCs w:val="22"/>
        </w:rPr>
        <w:t xml:space="preserve">Contrat </w:t>
      </w:r>
      <w:r>
        <w:rPr>
          <w:rFonts w:asciiTheme="minorHAnsi" w:hAnsiTheme="minorHAnsi" w:cstheme="minorHAnsi"/>
          <w:szCs w:val="22"/>
        </w:rPr>
        <w:t xml:space="preserve">ou toute renonciation à un droit résultant du </w:t>
      </w:r>
      <w:r>
        <w:rPr>
          <w:rFonts w:asciiTheme="minorHAnsi" w:hAnsiTheme="minorHAnsi" w:cstheme="minorHAnsi"/>
          <w:smallCaps/>
          <w:szCs w:val="22"/>
        </w:rPr>
        <w:t xml:space="preserve">Contrat </w:t>
      </w:r>
      <w:r>
        <w:rPr>
          <w:rFonts w:asciiTheme="minorHAnsi" w:hAnsiTheme="minorHAnsi" w:cstheme="minorHAnsi"/>
          <w:szCs w:val="22"/>
        </w:rPr>
        <w:t xml:space="preserve">devra faire l'objet d'un avenant régulièrement signé par un représentant dûment habilité de chaque </w:t>
      </w:r>
      <w:r>
        <w:rPr>
          <w:rFonts w:asciiTheme="minorHAnsi" w:hAnsiTheme="minorHAnsi" w:cstheme="minorHAnsi"/>
          <w:smallCaps/>
          <w:szCs w:val="22"/>
        </w:rPr>
        <w:t>Partie</w:t>
      </w:r>
      <w:r>
        <w:rPr>
          <w:rFonts w:asciiTheme="minorHAnsi" w:hAnsiTheme="minorHAnsi" w:cstheme="minorHAnsi"/>
          <w:szCs w:val="22"/>
        </w:rPr>
        <w:t>.</w:t>
      </w:r>
    </w:p>
    <w:p w14:paraId="10892BF8" w14:textId="77777777" w:rsidR="003F7A50" w:rsidRDefault="003C00B3">
      <w:pPr>
        <w:pStyle w:val="v"/>
        <w:widowControl w:val="0"/>
        <w:spacing w:before="576"/>
        <w:ind w:left="556" w:firstLine="0"/>
        <w:rPr>
          <w:rFonts w:asciiTheme="minorHAnsi" w:hAnsiTheme="minorHAnsi"/>
          <w:b/>
          <w:caps/>
          <w:sz w:val="24"/>
        </w:rPr>
      </w:pPr>
      <w:r>
        <w:rPr>
          <w:rFonts w:asciiTheme="minorHAnsi" w:hAnsiTheme="minorHAnsi"/>
          <w:b/>
          <w:caps/>
          <w:sz w:val="24"/>
        </w:rPr>
        <w:br w:type="page" w:clear="all"/>
      </w:r>
    </w:p>
    <w:p w14:paraId="796883FC" w14:textId="77777777" w:rsidR="003F7A50" w:rsidRDefault="003C00B3" w:rsidP="00E252C7">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8" w:name="_Toc205534925"/>
      <w:bookmarkStart w:id="9" w:name="_Toc392669631"/>
      <w:r>
        <w:rPr>
          <w:rFonts w:asciiTheme="minorHAnsi" w:hAnsiTheme="minorHAnsi"/>
          <w:b/>
          <w:caps/>
          <w:sz w:val="24"/>
          <w:u w:val="single"/>
        </w:rPr>
        <w:lastRenderedPageBreak/>
        <w:t>CaractÉristiques gÉnÉrales du contrat</w:t>
      </w:r>
      <w:bookmarkEnd w:id="8"/>
    </w:p>
    <w:p w14:paraId="399C51E9" w14:textId="77777777" w:rsidR="003F7A50" w:rsidRDefault="003C00B3">
      <w:pPr>
        <w:pStyle w:val="Titre2"/>
        <w:rPr>
          <w:rFonts w:asciiTheme="minorHAnsi" w:hAnsiTheme="minorHAnsi"/>
          <w:sz w:val="22"/>
        </w:rPr>
      </w:pPr>
      <w:bookmarkStart w:id="10" w:name="_Toc205534926"/>
      <w:r>
        <w:rPr>
          <w:rFonts w:asciiTheme="minorHAnsi" w:hAnsiTheme="minorHAnsi"/>
          <w:sz w:val="22"/>
        </w:rPr>
        <w:t>Forme du contrat</w:t>
      </w:r>
      <w:bookmarkEnd w:id="9"/>
      <w:bookmarkEnd w:id="10"/>
      <w:r>
        <w:rPr>
          <w:rFonts w:asciiTheme="minorHAnsi" w:hAnsiTheme="minorHAnsi"/>
          <w:sz w:val="22"/>
        </w:rPr>
        <w:t xml:space="preserve"> </w:t>
      </w:r>
    </w:p>
    <w:p w14:paraId="3CFF18C2" w14:textId="77777777" w:rsidR="003F7A50" w:rsidRDefault="003F7A50">
      <w:pPr>
        <w:rPr>
          <w:sz w:val="16"/>
        </w:rPr>
      </w:pPr>
    </w:p>
    <w:p w14:paraId="21659E66" w14:textId="01D7FAF6" w:rsidR="003F7A50" w:rsidRDefault="003C00B3">
      <w:pPr>
        <w:pStyle w:val="u"/>
        <w:widowControl w:val="0"/>
        <w:ind w:left="567"/>
        <w:rPr>
          <w:rFonts w:asciiTheme="minorHAnsi" w:hAnsiTheme="minorHAnsi" w:cstheme="minorHAnsi"/>
          <w:szCs w:val="22"/>
        </w:rPr>
      </w:pPr>
      <w:r>
        <w:rPr>
          <w:rFonts w:asciiTheme="minorHAnsi" w:hAnsiTheme="minorHAnsi" w:cstheme="minorHAnsi"/>
          <w:szCs w:val="22"/>
        </w:rPr>
        <w:t xml:space="preserve">Le présent </w:t>
      </w:r>
      <w:r>
        <w:rPr>
          <w:rFonts w:asciiTheme="minorHAnsi" w:hAnsiTheme="minorHAnsi" w:cstheme="minorHAnsi"/>
          <w:smallCaps/>
          <w:szCs w:val="22"/>
        </w:rPr>
        <w:t>Contrat</w:t>
      </w:r>
      <w:r>
        <w:rPr>
          <w:rFonts w:asciiTheme="minorHAnsi" w:hAnsiTheme="minorHAnsi" w:cstheme="minorHAnsi"/>
          <w:szCs w:val="22"/>
        </w:rPr>
        <w:t xml:space="preserve"> est m</w:t>
      </w:r>
      <w:r w:rsidR="00D40863">
        <w:rPr>
          <w:rFonts w:asciiTheme="minorHAnsi" w:hAnsiTheme="minorHAnsi" w:cstheme="minorHAnsi"/>
          <w:szCs w:val="22"/>
        </w:rPr>
        <w:t>arché public de services</w:t>
      </w:r>
      <w:r>
        <w:rPr>
          <w:rFonts w:asciiTheme="minorHAnsi" w:hAnsiTheme="minorHAnsi" w:cstheme="minorHAnsi"/>
          <w:szCs w:val="22"/>
        </w:rPr>
        <w:t xml:space="preserve"> conclu à prix global et forfaitaire</w:t>
      </w:r>
      <w:r w:rsidR="00D40863">
        <w:rPr>
          <w:rFonts w:asciiTheme="minorHAnsi" w:hAnsiTheme="minorHAnsi" w:cstheme="minorHAnsi"/>
          <w:szCs w:val="22"/>
        </w:rPr>
        <w:t>.</w:t>
      </w:r>
      <w:r>
        <w:rPr>
          <w:rFonts w:asciiTheme="minorHAnsi" w:hAnsiTheme="minorHAnsi" w:cstheme="minorHAnsi"/>
          <w:szCs w:val="22"/>
        </w:rPr>
        <w:t xml:space="preserve"> </w:t>
      </w:r>
    </w:p>
    <w:p w14:paraId="3CC57688" w14:textId="77777777" w:rsidR="003F7A50" w:rsidRDefault="003C00B3">
      <w:pPr>
        <w:pStyle w:val="Titre2"/>
        <w:spacing w:before="120" w:after="60"/>
        <w:rPr>
          <w:rFonts w:asciiTheme="minorHAnsi" w:hAnsiTheme="minorHAnsi"/>
          <w:sz w:val="22"/>
        </w:rPr>
      </w:pPr>
      <w:bookmarkStart w:id="11" w:name="_Toc205534927"/>
      <w:r>
        <w:rPr>
          <w:rFonts w:asciiTheme="minorHAnsi" w:hAnsiTheme="minorHAnsi"/>
          <w:sz w:val="22"/>
        </w:rPr>
        <w:t>Durée du contrat</w:t>
      </w:r>
      <w:bookmarkEnd w:id="11"/>
    </w:p>
    <w:p w14:paraId="6C888946" w14:textId="6A464678" w:rsidR="003F7A50" w:rsidRDefault="003C00B3">
      <w:pPr>
        <w:pStyle w:val="v"/>
        <w:widowControl w:val="0"/>
        <w:spacing w:before="120"/>
        <w:ind w:left="556" w:firstLine="0"/>
        <w:rPr>
          <w:rFonts w:asciiTheme="minorHAnsi" w:hAnsiTheme="minorHAnsi" w:cs="Arial"/>
        </w:rPr>
      </w:pPr>
      <w:r>
        <w:rPr>
          <w:rFonts w:asciiTheme="minorHAnsi" w:hAnsiTheme="minorHAnsi" w:cs="Arial"/>
        </w:rPr>
        <w:t xml:space="preserve">La durée du </w:t>
      </w:r>
      <w:r>
        <w:rPr>
          <w:rFonts w:asciiTheme="minorHAnsi" w:hAnsiTheme="minorHAnsi" w:cs="Arial"/>
          <w:smallCaps/>
        </w:rPr>
        <w:t xml:space="preserve">Contrat </w:t>
      </w:r>
      <w:r>
        <w:rPr>
          <w:rFonts w:asciiTheme="minorHAnsi" w:hAnsiTheme="minorHAnsi" w:cs="Arial"/>
        </w:rPr>
        <w:t xml:space="preserve">est de </w:t>
      </w:r>
      <w:r w:rsidR="00D40863" w:rsidRPr="008156E2">
        <w:rPr>
          <w:rFonts w:asciiTheme="minorHAnsi" w:hAnsiTheme="minorHAnsi" w:cs="Arial"/>
        </w:rPr>
        <w:t>12</w:t>
      </w:r>
      <w:r w:rsidR="00D40863">
        <w:rPr>
          <w:rFonts w:asciiTheme="minorHAnsi" w:hAnsiTheme="minorHAnsi" w:cs="Arial"/>
        </w:rPr>
        <w:t xml:space="preserve"> mois à compter </w:t>
      </w:r>
      <w:r>
        <w:rPr>
          <w:rFonts w:asciiTheme="minorHAnsi" w:hAnsiTheme="minorHAnsi" w:cs="Arial"/>
        </w:rPr>
        <w:t xml:space="preserve">de sa date de notification au </w:t>
      </w:r>
      <w:r>
        <w:rPr>
          <w:rFonts w:asciiTheme="minorHAnsi" w:hAnsiTheme="minorHAnsi" w:cs="Arial"/>
          <w:smallCaps/>
        </w:rPr>
        <w:t>Contractant</w:t>
      </w:r>
      <w:r>
        <w:rPr>
          <w:rFonts w:asciiTheme="minorHAnsi" w:hAnsiTheme="minorHAnsi" w:cs="Arial"/>
        </w:rPr>
        <w:t xml:space="preserve"> par </w:t>
      </w:r>
      <w:r>
        <w:rPr>
          <w:rFonts w:asciiTheme="minorHAnsi" w:hAnsiTheme="minorHAnsi" w:cs="Arial"/>
          <w:smallCaps/>
        </w:rPr>
        <w:t>Expertise France</w:t>
      </w:r>
      <w:r>
        <w:rPr>
          <w:rFonts w:asciiTheme="minorHAnsi" w:hAnsiTheme="minorHAnsi" w:cs="Arial"/>
        </w:rPr>
        <w:t>.</w:t>
      </w:r>
    </w:p>
    <w:p w14:paraId="4D073764" w14:textId="77777777" w:rsidR="003F7A50" w:rsidRDefault="003C00B3">
      <w:pPr>
        <w:pStyle w:val="v"/>
        <w:widowControl w:val="0"/>
        <w:spacing w:before="120"/>
        <w:ind w:left="556" w:firstLine="0"/>
        <w:rPr>
          <w:rFonts w:asciiTheme="minorHAnsi" w:hAnsiTheme="minorHAnsi" w:cs="Arial"/>
        </w:rPr>
      </w:pPr>
      <w:r>
        <w:rPr>
          <w:rFonts w:asciiTheme="minorHAnsi" w:hAnsiTheme="minorHAnsi" w:cs="Arial"/>
        </w:rPr>
        <w:t xml:space="preserve">Le </w:t>
      </w:r>
      <w:r>
        <w:rPr>
          <w:rFonts w:asciiTheme="minorHAnsi" w:hAnsiTheme="minorHAnsi" w:cs="Arial"/>
          <w:smallCaps/>
        </w:rPr>
        <w:t xml:space="preserve">Contrat </w:t>
      </w:r>
      <w:r>
        <w:rPr>
          <w:rFonts w:asciiTheme="minorHAnsi" w:hAnsiTheme="minorHAnsi" w:cs="Arial"/>
        </w:rPr>
        <w:t xml:space="preserve">prendra fin après parfaite et totale exécution des prestations du </w:t>
      </w:r>
      <w:r>
        <w:rPr>
          <w:rFonts w:asciiTheme="minorHAnsi" w:hAnsiTheme="minorHAnsi" w:cs="Arial"/>
          <w:smallCaps/>
        </w:rPr>
        <w:t>Contractant</w:t>
      </w:r>
      <w:r>
        <w:rPr>
          <w:rFonts w:asciiTheme="minorHAnsi" w:hAnsiTheme="minorHAnsi" w:cs="Arial"/>
        </w:rPr>
        <w:t xml:space="preserve"> et extinction des droits et obligations de chaque partie découlant du </w:t>
      </w:r>
      <w:r>
        <w:rPr>
          <w:rFonts w:asciiTheme="minorHAnsi" w:hAnsiTheme="minorHAnsi" w:cs="Arial"/>
          <w:smallCaps/>
        </w:rPr>
        <w:t>Contrat</w:t>
      </w:r>
      <w:r>
        <w:rPr>
          <w:rFonts w:asciiTheme="minorHAnsi" w:hAnsiTheme="minorHAnsi" w:cs="Arial"/>
        </w:rPr>
        <w:t xml:space="preserve">. Si tout ou partie des prestations ne sont pas réalisées dans le délai imparti, le </w:t>
      </w:r>
      <w:r>
        <w:rPr>
          <w:rFonts w:asciiTheme="minorHAnsi" w:hAnsiTheme="minorHAnsi" w:cs="Arial"/>
          <w:smallCaps/>
        </w:rPr>
        <w:t>Contractant</w:t>
      </w:r>
      <w:r>
        <w:rPr>
          <w:rFonts w:asciiTheme="minorHAnsi" w:hAnsiTheme="minorHAnsi" w:cs="Arial"/>
        </w:rPr>
        <w:t xml:space="preserve"> devra immédiatement prendre toutes les mesures nécessaires pour rattraper le retard sans pouvoir prétendre à une quelconque rémunération à ce titre.</w:t>
      </w:r>
    </w:p>
    <w:p w14:paraId="4B2EE91C" w14:textId="670959BD" w:rsidR="003F7A50" w:rsidRDefault="00D40863">
      <w:pPr>
        <w:pStyle w:val="Titre2"/>
        <w:spacing w:before="120" w:after="60"/>
        <w:rPr>
          <w:rFonts w:asciiTheme="minorHAnsi" w:hAnsiTheme="minorHAnsi"/>
          <w:sz w:val="22"/>
        </w:rPr>
      </w:pPr>
      <w:bookmarkStart w:id="12" w:name="_Toc205534928"/>
      <w:r w:rsidRPr="008156E2">
        <w:rPr>
          <w:rFonts w:asciiTheme="minorHAnsi" w:hAnsiTheme="minorHAnsi"/>
          <w:sz w:val="22"/>
        </w:rPr>
        <w:t xml:space="preserve">Déclenchement et délai </w:t>
      </w:r>
      <w:r w:rsidR="003C00B3" w:rsidRPr="008156E2">
        <w:rPr>
          <w:rFonts w:asciiTheme="minorHAnsi" w:hAnsiTheme="minorHAnsi"/>
          <w:sz w:val="22"/>
        </w:rPr>
        <w:t>d’exécution des prestations</w:t>
      </w:r>
      <w:bookmarkEnd w:id="12"/>
    </w:p>
    <w:p w14:paraId="61B1C072" w14:textId="26D82AB9" w:rsidR="003F7A50" w:rsidRDefault="00D40863">
      <w:pPr>
        <w:pStyle w:val="v"/>
        <w:widowControl w:val="0"/>
        <w:spacing w:before="120"/>
        <w:ind w:left="556" w:firstLine="0"/>
        <w:rPr>
          <w:rFonts w:asciiTheme="minorHAnsi" w:hAnsiTheme="minorHAnsi" w:cs="Arial"/>
        </w:rPr>
      </w:pPr>
      <w:r>
        <w:rPr>
          <w:rFonts w:asciiTheme="minorHAnsi" w:hAnsiTheme="minorHAnsi" w:cs="Arial"/>
        </w:rPr>
        <w:t xml:space="preserve">Le délai </w:t>
      </w:r>
      <w:r w:rsidR="003C00B3">
        <w:rPr>
          <w:rFonts w:asciiTheme="minorHAnsi" w:hAnsiTheme="minorHAnsi" w:cs="Arial"/>
        </w:rPr>
        <w:t xml:space="preserve">d’exécution des prestations attendues au titre du présent </w:t>
      </w:r>
      <w:r w:rsidR="003C00B3">
        <w:rPr>
          <w:rFonts w:asciiTheme="minorHAnsi" w:hAnsiTheme="minorHAnsi" w:cs="Arial"/>
          <w:smallCaps/>
        </w:rPr>
        <w:t>Contrat</w:t>
      </w:r>
      <w:r w:rsidR="003C00B3">
        <w:rPr>
          <w:rFonts w:asciiTheme="minorHAnsi" w:hAnsiTheme="minorHAnsi" w:cs="Arial"/>
        </w:rPr>
        <w:t xml:space="preserve"> </w:t>
      </w:r>
      <w:r w:rsidR="00B834B1">
        <w:rPr>
          <w:rFonts w:asciiTheme="minorHAnsi" w:hAnsiTheme="minorHAnsi" w:cs="Arial"/>
        </w:rPr>
        <w:t xml:space="preserve">démarre </w:t>
      </w:r>
      <w:r w:rsidR="003C00B3">
        <w:rPr>
          <w:rFonts w:asciiTheme="minorHAnsi" w:hAnsiTheme="minorHAnsi" w:cs="Arial"/>
        </w:rPr>
        <w:t xml:space="preserve">à compter de la date de notification du présent </w:t>
      </w:r>
      <w:r w:rsidR="003C00B3">
        <w:rPr>
          <w:rFonts w:asciiTheme="minorHAnsi" w:hAnsiTheme="minorHAnsi" w:cs="Arial"/>
          <w:smallCaps/>
        </w:rPr>
        <w:t>contrat</w:t>
      </w:r>
      <w:r w:rsidR="003C00B3">
        <w:rPr>
          <w:rFonts w:asciiTheme="minorHAnsi" w:hAnsiTheme="minorHAnsi" w:cs="Arial"/>
        </w:rPr>
        <w:t>.</w:t>
      </w:r>
    </w:p>
    <w:p w14:paraId="16EDF4B5" w14:textId="77777777" w:rsidR="003F7A50" w:rsidRDefault="003C00B3">
      <w:pPr>
        <w:pStyle w:val="v"/>
        <w:widowControl w:val="0"/>
        <w:spacing w:before="120"/>
        <w:ind w:left="556" w:firstLine="0"/>
        <w:rPr>
          <w:rFonts w:asciiTheme="minorHAnsi" w:hAnsiTheme="minorHAnsi" w:cs="Arial"/>
        </w:rPr>
      </w:pPr>
      <w:r>
        <w:rPr>
          <w:rFonts w:asciiTheme="minorHAnsi" w:hAnsiTheme="minorHAnsi" w:cs="Arial"/>
        </w:rPr>
        <w:t xml:space="preserve">Si tout ou partie des prestations ne sont pas réalisées dans les délais prévus, le </w:t>
      </w:r>
      <w:r>
        <w:rPr>
          <w:rFonts w:asciiTheme="minorHAnsi" w:hAnsiTheme="minorHAnsi" w:cs="Arial"/>
          <w:smallCaps/>
        </w:rPr>
        <w:t>Contractant</w:t>
      </w:r>
      <w:r>
        <w:rPr>
          <w:rFonts w:asciiTheme="minorHAnsi" w:hAnsiTheme="minorHAnsi" w:cs="Arial"/>
        </w:rPr>
        <w:t xml:space="preserve"> devra immédiatement prendre toutes les mesures nécessaires pour rattraper le retard sans pouvoir prétendre à une quelconque rémunération à ce titre.</w:t>
      </w:r>
    </w:p>
    <w:p w14:paraId="096A9F3D" w14:textId="77777777" w:rsidR="003F7A50" w:rsidRDefault="003C00B3" w:rsidP="00E252C7">
      <w:pPr>
        <w:pStyle w:val="v"/>
        <w:widowControl w:val="0"/>
        <w:numPr>
          <w:ilvl w:val="0"/>
          <w:numId w:val="6"/>
        </w:numPr>
        <w:tabs>
          <w:tab w:val="left" w:pos="1134"/>
          <w:tab w:val="left" w:pos="1276"/>
        </w:tabs>
        <w:spacing w:before="600" w:after="240"/>
        <w:ind w:left="357" w:hanging="357"/>
        <w:jc w:val="left"/>
        <w:outlineLvl w:val="0"/>
        <w:rPr>
          <w:rFonts w:asciiTheme="minorHAnsi" w:hAnsiTheme="minorHAnsi"/>
          <w:b/>
          <w:caps/>
          <w:sz w:val="24"/>
          <w:u w:val="single"/>
        </w:rPr>
      </w:pPr>
      <w:bookmarkStart w:id="13" w:name="_Toc205534929"/>
      <w:r>
        <w:rPr>
          <w:rFonts w:asciiTheme="minorHAnsi" w:hAnsiTheme="minorHAnsi"/>
          <w:b/>
          <w:caps/>
          <w:sz w:val="24"/>
          <w:u w:val="single"/>
        </w:rPr>
        <w:t>Dispositions financiÈres</w:t>
      </w:r>
      <w:bookmarkEnd w:id="13"/>
    </w:p>
    <w:p w14:paraId="5A6BAB0B" w14:textId="77777777" w:rsidR="003F7A50" w:rsidRDefault="003C00B3">
      <w:pPr>
        <w:pStyle w:val="Titre2"/>
        <w:spacing w:before="120" w:after="60"/>
        <w:rPr>
          <w:rFonts w:asciiTheme="minorHAnsi" w:hAnsiTheme="minorHAnsi"/>
          <w:sz w:val="22"/>
        </w:rPr>
      </w:pPr>
      <w:bookmarkStart w:id="14" w:name="_Toc392669634"/>
      <w:bookmarkStart w:id="15" w:name="_Toc524095228"/>
      <w:bookmarkStart w:id="16" w:name="_Toc205534930"/>
      <w:r>
        <w:rPr>
          <w:rFonts w:asciiTheme="minorHAnsi" w:hAnsiTheme="minorHAnsi"/>
          <w:sz w:val="22"/>
        </w:rPr>
        <w:t>Montant du contrat</w:t>
      </w:r>
      <w:bookmarkEnd w:id="14"/>
      <w:bookmarkEnd w:id="15"/>
      <w:bookmarkEnd w:id="16"/>
    </w:p>
    <w:p w14:paraId="6F8DB490" w14:textId="23B6DC3E" w:rsidR="003F7A50" w:rsidRDefault="003C00B3">
      <w:pPr>
        <w:pStyle w:val="u"/>
        <w:widowControl w:val="0"/>
        <w:spacing w:before="240" w:after="120"/>
        <w:ind w:left="561"/>
        <w:jc w:val="left"/>
        <w:rPr>
          <w:rFonts w:asciiTheme="minorHAnsi" w:hAnsiTheme="minorHAnsi" w:cstheme="minorHAnsi"/>
          <w:szCs w:val="22"/>
        </w:rPr>
      </w:pPr>
      <w:r>
        <w:rPr>
          <w:rFonts w:asciiTheme="minorHAnsi" w:hAnsiTheme="minorHAnsi" w:cstheme="minorHAnsi"/>
          <w:szCs w:val="22"/>
        </w:rPr>
        <w:t xml:space="preserve">Le montant du </w:t>
      </w:r>
      <w:r>
        <w:rPr>
          <w:rFonts w:asciiTheme="minorHAnsi" w:hAnsiTheme="minorHAnsi" w:cstheme="minorHAnsi"/>
          <w:smallCaps/>
          <w:szCs w:val="22"/>
        </w:rPr>
        <w:t xml:space="preserve">Contrat </w:t>
      </w:r>
      <w:r>
        <w:rPr>
          <w:rFonts w:asciiTheme="minorHAnsi" w:hAnsiTheme="minorHAnsi" w:cstheme="minorHAnsi"/>
          <w:szCs w:val="22"/>
        </w:rPr>
        <w:t xml:space="preserve">s’élève à : </w:t>
      </w:r>
      <w:r>
        <w:rPr>
          <w:rFonts w:asciiTheme="minorHAnsi" w:hAnsiTheme="minorHAnsi" w:cstheme="minorHAnsi"/>
          <w:szCs w:val="22"/>
          <w:highlight w:val="yellow"/>
        </w:rPr>
        <w:t>Indiquer montant € HT (hors taxe).</w:t>
      </w:r>
    </w:p>
    <w:p w14:paraId="2A54E3E9" w14:textId="40D94740" w:rsidR="003F7A50" w:rsidRDefault="003C00B3">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Ce montant correspond au prix global et forfaitaire du contrat qu’</w:t>
      </w:r>
      <w:r>
        <w:rPr>
          <w:rFonts w:asciiTheme="minorHAnsi" w:hAnsiTheme="minorHAnsi" w:cstheme="minorHAnsi"/>
          <w:smallCaps/>
          <w:szCs w:val="22"/>
        </w:rPr>
        <w:t>Expertise France</w:t>
      </w:r>
      <w:r>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 et/ou à la livraison des fournitures correspondantes.</w:t>
      </w:r>
      <w:r w:rsidR="00D40863">
        <w:rPr>
          <w:rFonts w:asciiTheme="minorHAnsi" w:hAnsiTheme="minorHAnsi" w:cstheme="minorHAnsi"/>
          <w:szCs w:val="22"/>
        </w:rPr>
        <w:t xml:space="preserve"> </w:t>
      </w:r>
    </w:p>
    <w:p w14:paraId="6A8F368B" w14:textId="12F8113C" w:rsidR="000C0331" w:rsidRDefault="000C0331">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Le montant du contrat se décompose selon le cadre de décomposition du prix global et forfaitaire, qui figure en annexe 2 du contrat.</w:t>
      </w:r>
    </w:p>
    <w:p w14:paraId="7CAC612B" w14:textId="77777777" w:rsidR="00B834B1" w:rsidRDefault="00B834B1">
      <w:pPr>
        <w:pStyle w:val="u"/>
        <w:widowControl w:val="0"/>
        <w:spacing w:after="120"/>
        <w:ind w:left="561"/>
        <w:jc w:val="left"/>
        <w:rPr>
          <w:rFonts w:asciiTheme="minorHAnsi" w:hAnsiTheme="minorHAnsi" w:cstheme="minorHAnsi"/>
          <w:szCs w:val="22"/>
        </w:rPr>
      </w:pPr>
    </w:p>
    <w:p w14:paraId="0F7C29EB" w14:textId="77777777" w:rsidR="003F7A50" w:rsidRDefault="003C00B3">
      <w:pPr>
        <w:pStyle w:val="Titre2"/>
        <w:spacing w:before="120" w:after="60"/>
        <w:rPr>
          <w:rFonts w:asciiTheme="minorHAnsi" w:hAnsiTheme="minorHAnsi"/>
          <w:sz w:val="22"/>
        </w:rPr>
      </w:pPr>
      <w:bookmarkStart w:id="17" w:name="_Toc205534931"/>
      <w:bookmarkStart w:id="18" w:name="_Toc392669637"/>
      <w:r>
        <w:rPr>
          <w:rFonts w:asciiTheme="minorHAnsi" w:hAnsiTheme="minorHAnsi"/>
          <w:sz w:val="22"/>
        </w:rPr>
        <w:t>Forme des prix</w:t>
      </w:r>
      <w:bookmarkEnd w:id="17"/>
    </w:p>
    <w:p w14:paraId="2960D817" w14:textId="77777777" w:rsidR="003F7A50" w:rsidRDefault="003C00B3">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 xml:space="preserve">Les prix sont réputés fermes et non-actualisables </w:t>
      </w:r>
    </w:p>
    <w:p w14:paraId="034EBB48" w14:textId="77777777" w:rsidR="003F7A50" w:rsidRDefault="003C00B3">
      <w:pPr>
        <w:pStyle w:val="Titre2"/>
        <w:spacing w:before="120" w:after="60"/>
        <w:rPr>
          <w:rFonts w:asciiTheme="minorHAnsi" w:hAnsiTheme="minorHAnsi"/>
          <w:sz w:val="22"/>
        </w:rPr>
      </w:pPr>
      <w:bookmarkStart w:id="19" w:name="_Toc205534932"/>
      <w:r>
        <w:rPr>
          <w:rFonts w:asciiTheme="minorHAnsi" w:hAnsiTheme="minorHAnsi"/>
          <w:sz w:val="22"/>
        </w:rPr>
        <w:t>Avance</w:t>
      </w:r>
      <w:bookmarkEnd w:id="19"/>
    </w:p>
    <w:p w14:paraId="4DDAE5EE" w14:textId="6B8C4BE8" w:rsidR="003F7A50" w:rsidRDefault="003C00B3">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Aucune avance ne sera accordée.</w:t>
      </w:r>
      <w:r w:rsidR="00B834B1">
        <w:rPr>
          <w:rFonts w:asciiTheme="minorHAnsi" w:hAnsiTheme="minorHAnsi" w:cstheme="minorHAnsi"/>
          <w:szCs w:val="22"/>
        </w:rPr>
        <w:t xml:space="preserve"> </w:t>
      </w:r>
    </w:p>
    <w:p w14:paraId="61B3B18D" w14:textId="77777777" w:rsidR="003F7A50" w:rsidRDefault="003C00B3">
      <w:pPr>
        <w:pStyle w:val="Titre2"/>
        <w:spacing w:before="120" w:after="60"/>
        <w:rPr>
          <w:rFonts w:asciiTheme="minorHAnsi" w:hAnsiTheme="minorHAnsi"/>
          <w:sz w:val="22"/>
        </w:rPr>
      </w:pPr>
      <w:bookmarkStart w:id="20" w:name="_Toc205534933"/>
      <w:r>
        <w:rPr>
          <w:rFonts w:asciiTheme="minorHAnsi" w:hAnsiTheme="minorHAnsi"/>
          <w:sz w:val="22"/>
        </w:rPr>
        <w:t>Modalités de paiement</w:t>
      </w:r>
      <w:bookmarkEnd w:id="20"/>
    </w:p>
    <w:p w14:paraId="45AF631C" w14:textId="77777777" w:rsidR="003F7A50" w:rsidRDefault="003C00B3" w:rsidP="00E252C7">
      <w:pPr>
        <w:pStyle w:val="u"/>
        <w:widowControl w:val="0"/>
        <w:numPr>
          <w:ilvl w:val="0"/>
          <w:numId w:val="19"/>
        </w:numPr>
        <w:ind w:left="567" w:hanging="283"/>
        <w:rPr>
          <w:rFonts w:asciiTheme="minorHAnsi" w:hAnsiTheme="minorHAnsi" w:cs="Arial"/>
          <w:b/>
        </w:rPr>
      </w:pPr>
      <w:r>
        <w:rPr>
          <w:rFonts w:asciiTheme="minorHAnsi" w:hAnsiTheme="minorHAnsi" w:cs="Arial"/>
          <w:b/>
        </w:rPr>
        <w:t>Acomptes</w:t>
      </w:r>
    </w:p>
    <w:p w14:paraId="2BAF69CA" w14:textId="6EF4C36C" w:rsidR="003F7A50" w:rsidRDefault="003C00B3">
      <w:pPr>
        <w:pStyle w:val="u"/>
        <w:widowControl w:val="0"/>
        <w:spacing w:after="120"/>
        <w:ind w:left="561"/>
        <w:jc w:val="left"/>
        <w:rPr>
          <w:rFonts w:asciiTheme="minorHAnsi" w:hAnsiTheme="minorHAnsi" w:cs="Arial"/>
          <w:szCs w:val="22"/>
        </w:rPr>
      </w:pPr>
      <w:r>
        <w:rPr>
          <w:rFonts w:asciiTheme="minorHAnsi" w:hAnsiTheme="minorHAnsi" w:cs="Arial"/>
          <w:szCs w:val="22"/>
        </w:rPr>
        <w:lastRenderedPageBreak/>
        <w:t xml:space="preserve">L’exécution des prestations dues au titre du contrat </w:t>
      </w:r>
      <w:r w:rsidR="00CE4848">
        <w:rPr>
          <w:rFonts w:asciiTheme="minorHAnsi" w:hAnsiTheme="minorHAnsi" w:cs="Arial"/>
          <w:szCs w:val="22"/>
        </w:rPr>
        <w:t>et l</w:t>
      </w:r>
      <w:r w:rsidR="00821904">
        <w:rPr>
          <w:rFonts w:asciiTheme="minorHAnsi" w:hAnsiTheme="minorHAnsi" w:cs="Arial"/>
          <w:szCs w:val="22"/>
        </w:rPr>
        <w:t xml:space="preserve">a validation des livrables </w:t>
      </w:r>
      <w:r>
        <w:rPr>
          <w:rFonts w:asciiTheme="minorHAnsi" w:hAnsiTheme="minorHAnsi" w:cs="Arial"/>
          <w:szCs w:val="22"/>
        </w:rPr>
        <w:t>ouvre droit au versement d’acompte</w:t>
      </w:r>
      <w:r w:rsidR="00A9385E">
        <w:rPr>
          <w:rFonts w:asciiTheme="minorHAnsi" w:hAnsiTheme="minorHAnsi" w:cs="Arial"/>
          <w:szCs w:val="22"/>
        </w:rPr>
        <w:t>s</w:t>
      </w:r>
      <w:r>
        <w:rPr>
          <w:rFonts w:asciiTheme="minorHAnsi" w:hAnsiTheme="minorHAnsi" w:cs="Arial"/>
          <w:szCs w:val="22"/>
        </w:rPr>
        <w:t xml:space="preserve"> conformément à l’échéancier suivant :</w:t>
      </w:r>
    </w:p>
    <w:tbl>
      <w:tblPr>
        <w:tblStyle w:val="Grilledutableau"/>
        <w:tblW w:w="9356"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134"/>
        <w:gridCol w:w="1985"/>
        <w:gridCol w:w="4252"/>
        <w:gridCol w:w="1985"/>
      </w:tblGrid>
      <w:tr w:rsidR="00A9385E" w14:paraId="016443A6" w14:textId="77777777" w:rsidTr="00FB7894">
        <w:tc>
          <w:tcPr>
            <w:tcW w:w="1134" w:type="dxa"/>
          </w:tcPr>
          <w:p w14:paraId="470FAD36" w14:textId="52BF8EC0" w:rsidR="00A9385E" w:rsidRDefault="003C00B3">
            <w:pPr>
              <w:pStyle w:val="u"/>
              <w:widowControl w:val="0"/>
              <w:ind w:left="0"/>
              <w:jc w:val="center"/>
              <w:rPr>
                <w:rFonts w:asciiTheme="minorHAnsi" w:hAnsiTheme="minorHAnsi" w:cs="Arial"/>
                <w:b/>
                <w:szCs w:val="22"/>
              </w:rPr>
            </w:pPr>
            <w:del w:id="21" w:author="Thioro SARR" w:date="2025-08-07T16:37:00Z">
              <w:r w:rsidDel="00B834B1">
                <w:rPr>
                  <w:rFonts w:asciiTheme="minorHAnsi" w:hAnsiTheme="minorHAnsi" w:cs="Arial"/>
                  <w:szCs w:val="22"/>
                </w:rPr>
                <w:br w:type="page" w:clear="all"/>
              </w:r>
            </w:del>
            <w:r w:rsidR="00A9385E">
              <w:rPr>
                <w:rFonts w:asciiTheme="minorHAnsi" w:hAnsiTheme="minorHAnsi" w:cs="Arial"/>
                <w:b/>
                <w:szCs w:val="22"/>
              </w:rPr>
              <w:t>N° de l’acompte</w:t>
            </w:r>
          </w:p>
        </w:tc>
        <w:tc>
          <w:tcPr>
            <w:tcW w:w="1985" w:type="dxa"/>
          </w:tcPr>
          <w:p w14:paraId="74E4A73A" w14:textId="34DBC07D" w:rsidR="00A9385E" w:rsidRDefault="00A9385E">
            <w:pPr>
              <w:pStyle w:val="u"/>
              <w:widowControl w:val="0"/>
              <w:ind w:left="0"/>
              <w:jc w:val="center"/>
              <w:rPr>
                <w:rFonts w:asciiTheme="minorHAnsi" w:hAnsiTheme="minorHAnsi" w:cs="Arial"/>
                <w:b/>
                <w:szCs w:val="22"/>
              </w:rPr>
            </w:pPr>
            <w:r>
              <w:rPr>
                <w:rFonts w:asciiTheme="minorHAnsi" w:hAnsiTheme="minorHAnsi" w:cs="Arial"/>
                <w:b/>
                <w:szCs w:val="22"/>
              </w:rPr>
              <w:t>Montant de l’acompte</w:t>
            </w:r>
          </w:p>
        </w:tc>
        <w:tc>
          <w:tcPr>
            <w:tcW w:w="4252" w:type="dxa"/>
            <w:vAlign w:val="center"/>
          </w:tcPr>
          <w:p w14:paraId="0450339E" w14:textId="69CDA2E1" w:rsidR="00A9385E" w:rsidRDefault="00A9385E">
            <w:pPr>
              <w:pStyle w:val="u"/>
              <w:widowControl w:val="0"/>
              <w:ind w:left="0"/>
              <w:jc w:val="center"/>
              <w:rPr>
                <w:rFonts w:asciiTheme="minorHAnsi" w:hAnsiTheme="minorHAnsi" w:cs="Arial"/>
                <w:b/>
                <w:szCs w:val="22"/>
              </w:rPr>
            </w:pPr>
            <w:r>
              <w:rPr>
                <w:rFonts w:asciiTheme="minorHAnsi" w:hAnsiTheme="minorHAnsi" w:cs="Arial"/>
                <w:b/>
                <w:szCs w:val="22"/>
              </w:rPr>
              <w:t>Livrables</w:t>
            </w:r>
          </w:p>
        </w:tc>
        <w:tc>
          <w:tcPr>
            <w:tcW w:w="1985" w:type="dxa"/>
            <w:vAlign w:val="center"/>
          </w:tcPr>
          <w:p w14:paraId="13D8DB5D" w14:textId="628DF4F3" w:rsidR="00A9385E" w:rsidRDefault="00A9385E">
            <w:pPr>
              <w:pStyle w:val="u"/>
              <w:widowControl w:val="0"/>
              <w:ind w:left="0"/>
              <w:jc w:val="center"/>
              <w:rPr>
                <w:rFonts w:asciiTheme="minorHAnsi" w:hAnsiTheme="minorHAnsi" w:cs="Arial"/>
                <w:b/>
                <w:szCs w:val="22"/>
              </w:rPr>
            </w:pPr>
            <w:r>
              <w:rPr>
                <w:rFonts w:asciiTheme="minorHAnsi" w:hAnsiTheme="minorHAnsi" w:cs="Arial"/>
                <w:b/>
                <w:szCs w:val="22"/>
              </w:rPr>
              <w:t>Période estimative de versement</w:t>
            </w:r>
          </w:p>
        </w:tc>
      </w:tr>
      <w:tr w:rsidR="00FF53C0" w14:paraId="32C84991" w14:textId="77777777" w:rsidTr="00687D79">
        <w:tc>
          <w:tcPr>
            <w:tcW w:w="1134" w:type="dxa"/>
            <w:vAlign w:val="center"/>
          </w:tcPr>
          <w:p w14:paraId="7F4B3361" w14:textId="7BB23A2C" w:rsidR="00FF53C0" w:rsidRPr="00687D79" w:rsidRDefault="00FF53C0" w:rsidP="00FF53C0">
            <w:pPr>
              <w:pStyle w:val="u"/>
              <w:widowControl w:val="0"/>
              <w:ind w:left="0"/>
              <w:jc w:val="center"/>
              <w:rPr>
                <w:rFonts w:asciiTheme="minorHAnsi" w:hAnsiTheme="minorHAnsi" w:cs="Arial"/>
                <w:szCs w:val="22"/>
              </w:rPr>
            </w:pPr>
            <w:r w:rsidRPr="00687D79">
              <w:rPr>
                <w:rFonts w:asciiTheme="minorHAnsi" w:hAnsiTheme="minorHAnsi" w:cs="Arial"/>
                <w:szCs w:val="22"/>
              </w:rPr>
              <w:t>1</w:t>
            </w:r>
          </w:p>
        </w:tc>
        <w:tc>
          <w:tcPr>
            <w:tcW w:w="1985" w:type="dxa"/>
            <w:vAlign w:val="center"/>
          </w:tcPr>
          <w:p w14:paraId="5813F224" w14:textId="19A7669F" w:rsidR="00FF53C0" w:rsidRPr="00687D79" w:rsidRDefault="00FF53C0" w:rsidP="00FF53C0">
            <w:pPr>
              <w:pStyle w:val="u"/>
              <w:widowControl w:val="0"/>
              <w:ind w:left="0"/>
              <w:jc w:val="center"/>
              <w:rPr>
                <w:rFonts w:asciiTheme="minorHAnsi" w:hAnsiTheme="minorHAnsi" w:cs="Arial"/>
                <w:szCs w:val="22"/>
              </w:rPr>
            </w:pPr>
            <w:r w:rsidRPr="00687D79">
              <w:rPr>
                <w:rFonts w:asciiTheme="minorHAnsi" w:hAnsiTheme="minorHAnsi" w:cs="Arial"/>
                <w:szCs w:val="22"/>
              </w:rPr>
              <w:t>15%</w:t>
            </w:r>
          </w:p>
        </w:tc>
        <w:tc>
          <w:tcPr>
            <w:tcW w:w="4252" w:type="dxa"/>
          </w:tcPr>
          <w:p w14:paraId="587D9996" w14:textId="77777777" w:rsidR="00216519" w:rsidRPr="00FF53C0" w:rsidRDefault="00216519" w:rsidP="00216519">
            <w:pPr>
              <w:pStyle w:val="u"/>
              <w:widowControl w:val="0"/>
              <w:ind w:left="0"/>
              <w:jc w:val="left"/>
              <w:rPr>
                <w:rFonts w:asciiTheme="minorHAnsi" w:hAnsiTheme="minorHAnsi" w:cs="Arial"/>
                <w:szCs w:val="22"/>
              </w:rPr>
            </w:pPr>
            <w:r w:rsidRPr="00FF53C0">
              <w:rPr>
                <w:rFonts w:asciiTheme="minorHAnsi" w:hAnsiTheme="minorHAnsi" w:cs="Arial"/>
                <w:szCs w:val="22"/>
              </w:rPr>
              <w:t>. Compte rendu de la réunion de lancement</w:t>
            </w:r>
          </w:p>
          <w:p w14:paraId="6579FDB6" w14:textId="77777777" w:rsidR="00216519" w:rsidRPr="00FF53C0" w:rsidRDefault="00216519" w:rsidP="00216519">
            <w:pPr>
              <w:pStyle w:val="u"/>
              <w:widowControl w:val="0"/>
              <w:ind w:left="0"/>
              <w:jc w:val="left"/>
              <w:rPr>
                <w:rFonts w:asciiTheme="minorHAnsi" w:hAnsiTheme="minorHAnsi" w:cs="Arial"/>
                <w:szCs w:val="22"/>
              </w:rPr>
            </w:pPr>
            <w:r w:rsidRPr="00FF53C0">
              <w:rPr>
                <w:rFonts w:asciiTheme="minorHAnsi" w:hAnsiTheme="minorHAnsi" w:cs="Arial"/>
                <w:szCs w:val="22"/>
              </w:rPr>
              <w:t xml:space="preserve">. </w:t>
            </w:r>
            <w:r>
              <w:rPr>
                <w:rFonts w:asciiTheme="minorHAnsi" w:hAnsiTheme="minorHAnsi" w:cs="Arial"/>
                <w:szCs w:val="22"/>
              </w:rPr>
              <w:t>Rapport d’état des lieux des pratiques et besoins (Brakna &amp; Nouakchott Nord)</w:t>
            </w:r>
          </w:p>
          <w:p w14:paraId="7E83E801" w14:textId="14071061" w:rsidR="00FF53C0" w:rsidRPr="00FF53C0" w:rsidRDefault="00216519" w:rsidP="00216519">
            <w:pPr>
              <w:pStyle w:val="u"/>
              <w:widowControl w:val="0"/>
              <w:ind w:left="0"/>
              <w:jc w:val="left"/>
              <w:rPr>
                <w:rFonts w:asciiTheme="minorHAnsi" w:hAnsiTheme="minorHAnsi" w:cs="Arial"/>
                <w:szCs w:val="22"/>
              </w:rPr>
            </w:pPr>
            <w:r w:rsidRPr="00FF53C0">
              <w:rPr>
                <w:rFonts w:asciiTheme="minorHAnsi" w:hAnsiTheme="minorHAnsi" w:cs="Arial"/>
                <w:szCs w:val="22"/>
              </w:rPr>
              <w:t xml:space="preserve">. </w:t>
            </w:r>
            <w:r>
              <w:rPr>
                <w:rFonts w:asciiTheme="minorHAnsi" w:hAnsiTheme="minorHAnsi" w:cs="Arial"/>
                <w:szCs w:val="22"/>
              </w:rPr>
              <w:t>Rapports de revue documentaire et de benchmark international</w:t>
            </w:r>
          </w:p>
        </w:tc>
        <w:tc>
          <w:tcPr>
            <w:tcW w:w="1985" w:type="dxa"/>
            <w:vAlign w:val="center"/>
          </w:tcPr>
          <w:p w14:paraId="2568711E" w14:textId="24F546F0" w:rsidR="00FF53C0" w:rsidRPr="00FF53C0" w:rsidRDefault="00FF53C0" w:rsidP="00FF53C0">
            <w:pPr>
              <w:pStyle w:val="u"/>
              <w:widowControl w:val="0"/>
              <w:ind w:left="0"/>
              <w:jc w:val="center"/>
              <w:rPr>
                <w:rFonts w:asciiTheme="minorHAnsi" w:hAnsiTheme="minorHAnsi" w:cs="Arial"/>
                <w:szCs w:val="22"/>
              </w:rPr>
            </w:pPr>
          </w:p>
        </w:tc>
      </w:tr>
      <w:tr w:rsidR="00FF53C0" w14:paraId="4244140D" w14:textId="77777777" w:rsidTr="00687D79">
        <w:tc>
          <w:tcPr>
            <w:tcW w:w="1134" w:type="dxa"/>
            <w:vAlign w:val="center"/>
          </w:tcPr>
          <w:p w14:paraId="0C54E5C0" w14:textId="0E225979" w:rsidR="00FF53C0" w:rsidRPr="00687D79" w:rsidRDefault="00FB7894" w:rsidP="00FF53C0">
            <w:pPr>
              <w:pStyle w:val="u"/>
              <w:widowControl w:val="0"/>
              <w:ind w:left="0"/>
              <w:jc w:val="center"/>
              <w:rPr>
                <w:rFonts w:asciiTheme="minorHAnsi" w:hAnsiTheme="minorHAnsi" w:cs="Arial"/>
                <w:szCs w:val="22"/>
              </w:rPr>
            </w:pPr>
            <w:r w:rsidRPr="00687D79">
              <w:rPr>
                <w:rFonts w:asciiTheme="minorHAnsi" w:hAnsiTheme="minorHAnsi" w:cs="Arial"/>
                <w:szCs w:val="22"/>
              </w:rPr>
              <w:t>2</w:t>
            </w:r>
          </w:p>
        </w:tc>
        <w:tc>
          <w:tcPr>
            <w:tcW w:w="1985" w:type="dxa"/>
            <w:vAlign w:val="center"/>
          </w:tcPr>
          <w:p w14:paraId="17712FDD" w14:textId="6946860C" w:rsidR="00FF53C0" w:rsidRPr="00687D79" w:rsidRDefault="00687D79" w:rsidP="00FF53C0">
            <w:pPr>
              <w:pStyle w:val="u"/>
              <w:widowControl w:val="0"/>
              <w:ind w:left="0"/>
              <w:jc w:val="center"/>
              <w:rPr>
                <w:rFonts w:asciiTheme="minorHAnsi" w:hAnsiTheme="minorHAnsi" w:cs="Arial"/>
                <w:szCs w:val="22"/>
              </w:rPr>
            </w:pPr>
            <w:r w:rsidRPr="00687D79">
              <w:rPr>
                <w:rFonts w:asciiTheme="minorHAnsi" w:hAnsiTheme="minorHAnsi" w:cs="Arial"/>
                <w:szCs w:val="22"/>
              </w:rPr>
              <w:t>15</w:t>
            </w:r>
            <w:r w:rsidR="00FB7894" w:rsidRPr="00687D79">
              <w:rPr>
                <w:rFonts w:asciiTheme="minorHAnsi" w:hAnsiTheme="minorHAnsi" w:cs="Arial"/>
                <w:szCs w:val="22"/>
              </w:rPr>
              <w:t>%</w:t>
            </w:r>
          </w:p>
        </w:tc>
        <w:tc>
          <w:tcPr>
            <w:tcW w:w="4252" w:type="dxa"/>
            <w:vAlign w:val="center"/>
          </w:tcPr>
          <w:p w14:paraId="0D895DE8" w14:textId="43393281" w:rsidR="00FF53C0" w:rsidRPr="00216519" w:rsidRDefault="00FB7894" w:rsidP="00FB7894">
            <w:pPr>
              <w:pStyle w:val="u"/>
              <w:widowControl w:val="0"/>
              <w:ind w:left="0"/>
              <w:jc w:val="left"/>
              <w:rPr>
                <w:rFonts w:asciiTheme="minorHAnsi" w:hAnsiTheme="minorHAnsi" w:cs="Arial"/>
                <w:szCs w:val="22"/>
              </w:rPr>
            </w:pPr>
            <w:r w:rsidRPr="00216519">
              <w:rPr>
                <w:rFonts w:asciiTheme="minorHAnsi" w:hAnsiTheme="minorHAnsi" w:cs="Arial"/>
                <w:szCs w:val="22"/>
              </w:rPr>
              <w:t>. Programme de formation</w:t>
            </w:r>
          </w:p>
          <w:p w14:paraId="04534F31" w14:textId="5E46B2AC" w:rsidR="00FB7894" w:rsidRPr="00216519" w:rsidRDefault="00FB7894" w:rsidP="00FB7894">
            <w:pPr>
              <w:pStyle w:val="u"/>
              <w:widowControl w:val="0"/>
              <w:ind w:left="0"/>
              <w:jc w:val="left"/>
              <w:rPr>
                <w:rFonts w:asciiTheme="minorHAnsi" w:hAnsiTheme="minorHAnsi" w:cs="Arial"/>
                <w:szCs w:val="22"/>
              </w:rPr>
            </w:pPr>
            <w:r w:rsidRPr="00216519">
              <w:rPr>
                <w:rFonts w:asciiTheme="minorHAnsi" w:hAnsiTheme="minorHAnsi" w:cs="Arial"/>
                <w:szCs w:val="22"/>
              </w:rPr>
              <w:t>. Modules thématiques</w:t>
            </w:r>
          </w:p>
          <w:p w14:paraId="59416871" w14:textId="7FB5DE29" w:rsidR="00FB7894" w:rsidRPr="00216519" w:rsidRDefault="00FB7894" w:rsidP="00FB7894">
            <w:pPr>
              <w:pStyle w:val="u"/>
              <w:widowControl w:val="0"/>
              <w:ind w:left="0"/>
              <w:jc w:val="left"/>
              <w:rPr>
                <w:rFonts w:asciiTheme="minorHAnsi" w:hAnsiTheme="minorHAnsi" w:cs="Arial"/>
                <w:szCs w:val="22"/>
              </w:rPr>
            </w:pPr>
            <w:r w:rsidRPr="00216519">
              <w:rPr>
                <w:rFonts w:asciiTheme="minorHAnsi" w:hAnsiTheme="minorHAnsi" w:cs="Arial"/>
                <w:szCs w:val="22"/>
              </w:rPr>
              <w:t>. Supports pédagogiques</w:t>
            </w:r>
          </w:p>
          <w:p w14:paraId="48BB05F5" w14:textId="169D0951" w:rsidR="00FB7894" w:rsidRPr="00216519" w:rsidRDefault="00216519" w:rsidP="00216519">
            <w:pPr>
              <w:pStyle w:val="u"/>
              <w:widowControl w:val="0"/>
              <w:ind w:left="0"/>
              <w:rPr>
                <w:rFonts w:asciiTheme="minorHAnsi" w:hAnsiTheme="minorHAnsi" w:cs="Arial"/>
                <w:szCs w:val="22"/>
              </w:rPr>
            </w:pPr>
            <w:r w:rsidRPr="00216519">
              <w:rPr>
                <w:rFonts w:asciiTheme="minorHAnsi" w:hAnsiTheme="minorHAnsi" w:cs="Arial"/>
                <w:szCs w:val="22"/>
              </w:rPr>
              <w:t>. Outils pratiques</w:t>
            </w:r>
          </w:p>
        </w:tc>
        <w:tc>
          <w:tcPr>
            <w:tcW w:w="1985" w:type="dxa"/>
            <w:vAlign w:val="center"/>
          </w:tcPr>
          <w:p w14:paraId="49E07061" w14:textId="70AF3AC1" w:rsidR="00FF53C0" w:rsidRDefault="00FF53C0" w:rsidP="00FF53C0">
            <w:pPr>
              <w:pStyle w:val="u"/>
              <w:widowControl w:val="0"/>
              <w:ind w:left="0"/>
              <w:jc w:val="center"/>
              <w:rPr>
                <w:rFonts w:asciiTheme="minorHAnsi" w:hAnsiTheme="minorHAnsi" w:cs="Arial"/>
                <w:szCs w:val="22"/>
                <w:highlight w:val="yellow"/>
              </w:rPr>
            </w:pPr>
          </w:p>
        </w:tc>
      </w:tr>
      <w:tr w:rsidR="00FF53C0" w14:paraId="24C54DA1" w14:textId="77777777" w:rsidTr="00687D79">
        <w:tc>
          <w:tcPr>
            <w:tcW w:w="1134" w:type="dxa"/>
            <w:vAlign w:val="center"/>
          </w:tcPr>
          <w:p w14:paraId="5B1F95D8" w14:textId="339C0BDA" w:rsidR="00FF53C0" w:rsidRPr="00687D79" w:rsidRDefault="00FB7894" w:rsidP="00FF53C0">
            <w:pPr>
              <w:pStyle w:val="u"/>
              <w:widowControl w:val="0"/>
              <w:ind w:left="0"/>
              <w:jc w:val="center"/>
              <w:rPr>
                <w:rFonts w:asciiTheme="minorHAnsi" w:hAnsiTheme="minorHAnsi" w:cs="Arial"/>
                <w:szCs w:val="22"/>
              </w:rPr>
            </w:pPr>
            <w:r w:rsidRPr="00687D79">
              <w:rPr>
                <w:rFonts w:asciiTheme="minorHAnsi" w:hAnsiTheme="minorHAnsi" w:cs="Arial"/>
                <w:szCs w:val="22"/>
              </w:rPr>
              <w:t>3</w:t>
            </w:r>
          </w:p>
        </w:tc>
        <w:tc>
          <w:tcPr>
            <w:tcW w:w="1985" w:type="dxa"/>
            <w:vAlign w:val="center"/>
          </w:tcPr>
          <w:p w14:paraId="5437328A" w14:textId="13D24F65" w:rsidR="00FF53C0" w:rsidRPr="00687D79" w:rsidRDefault="00FB7894" w:rsidP="00FF53C0">
            <w:pPr>
              <w:pStyle w:val="u"/>
              <w:widowControl w:val="0"/>
              <w:ind w:left="0"/>
              <w:jc w:val="center"/>
              <w:rPr>
                <w:rFonts w:asciiTheme="minorHAnsi" w:hAnsiTheme="minorHAnsi" w:cs="Arial"/>
                <w:szCs w:val="22"/>
              </w:rPr>
            </w:pPr>
            <w:r w:rsidRPr="00687D79">
              <w:rPr>
                <w:rFonts w:asciiTheme="minorHAnsi" w:hAnsiTheme="minorHAnsi" w:cs="Arial"/>
                <w:szCs w:val="22"/>
              </w:rPr>
              <w:t>30%</w:t>
            </w:r>
          </w:p>
        </w:tc>
        <w:tc>
          <w:tcPr>
            <w:tcW w:w="4252" w:type="dxa"/>
            <w:vAlign w:val="center"/>
          </w:tcPr>
          <w:p w14:paraId="1E9D1586" w14:textId="10D739F7" w:rsidR="00FF53C0" w:rsidRPr="00687D79" w:rsidRDefault="00FB7894" w:rsidP="00FB7894">
            <w:pPr>
              <w:pStyle w:val="u"/>
              <w:widowControl w:val="0"/>
              <w:ind w:left="0"/>
              <w:jc w:val="left"/>
              <w:rPr>
                <w:rFonts w:asciiTheme="minorHAnsi" w:hAnsiTheme="minorHAnsi" w:cs="Arial"/>
                <w:szCs w:val="22"/>
              </w:rPr>
            </w:pPr>
            <w:r w:rsidRPr="00687D79">
              <w:rPr>
                <w:rFonts w:asciiTheme="minorHAnsi" w:hAnsiTheme="minorHAnsi" w:cs="Arial"/>
                <w:szCs w:val="22"/>
              </w:rPr>
              <w:t>. Rapports des sessions de formation de formateurs</w:t>
            </w:r>
          </w:p>
          <w:p w14:paraId="5E33C3EF" w14:textId="122E88A6" w:rsidR="00FB7894" w:rsidRPr="00687D79" w:rsidRDefault="00FB7894" w:rsidP="00FB7894">
            <w:pPr>
              <w:pStyle w:val="u"/>
              <w:widowControl w:val="0"/>
              <w:ind w:left="0"/>
              <w:jc w:val="left"/>
              <w:rPr>
                <w:rFonts w:asciiTheme="minorHAnsi" w:hAnsiTheme="minorHAnsi" w:cs="Arial"/>
                <w:szCs w:val="22"/>
              </w:rPr>
            </w:pPr>
            <w:r w:rsidRPr="00687D79">
              <w:rPr>
                <w:rFonts w:asciiTheme="minorHAnsi" w:hAnsiTheme="minorHAnsi" w:cs="Arial"/>
                <w:szCs w:val="22"/>
              </w:rPr>
              <w:t>. Rapports d’évaluations initiales et finales</w:t>
            </w:r>
          </w:p>
          <w:p w14:paraId="48C21642" w14:textId="093CA202" w:rsidR="00FB7894" w:rsidRDefault="00FB7894" w:rsidP="00FB7894">
            <w:pPr>
              <w:pStyle w:val="u"/>
              <w:widowControl w:val="0"/>
              <w:ind w:left="0"/>
              <w:jc w:val="left"/>
              <w:rPr>
                <w:rFonts w:asciiTheme="minorHAnsi" w:hAnsiTheme="minorHAnsi" w:cs="Arial"/>
                <w:szCs w:val="22"/>
                <w:highlight w:val="yellow"/>
              </w:rPr>
            </w:pPr>
            <w:r w:rsidRPr="00687D79">
              <w:rPr>
                <w:rFonts w:asciiTheme="minorHAnsi" w:hAnsiTheme="minorHAnsi" w:cs="Arial"/>
                <w:szCs w:val="22"/>
              </w:rPr>
              <w:t>. Guide du formateur</w:t>
            </w:r>
          </w:p>
        </w:tc>
        <w:tc>
          <w:tcPr>
            <w:tcW w:w="1985" w:type="dxa"/>
            <w:vAlign w:val="center"/>
          </w:tcPr>
          <w:p w14:paraId="58DCAC28" w14:textId="0D6DE897" w:rsidR="00FF53C0" w:rsidRDefault="00FF53C0" w:rsidP="00FF53C0">
            <w:pPr>
              <w:pStyle w:val="u"/>
              <w:widowControl w:val="0"/>
              <w:ind w:left="0"/>
              <w:jc w:val="center"/>
              <w:rPr>
                <w:rFonts w:asciiTheme="minorHAnsi" w:hAnsiTheme="minorHAnsi" w:cs="Arial"/>
                <w:szCs w:val="22"/>
                <w:highlight w:val="yellow"/>
              </w:rPr>
            </w:pPr>
          </w:p>
        </w:tc>
      </w:tr>
      <w:tr w:rsidR="00FF53C0" w14:paraId="69B05B83" w14:textId="77777777" w:rsidTr="00687D79">
        <w:tc>
          <w:tcPr>
            <w:tcW w:w="1134" w:type="dxa"/>
            <w:vAlign w:val="center"/>
          </w:tcPr>
          <w:p w14:paraId="5D533E2D" w14:textId="672BEC93" w:rsidR="00FF53C0" w:rsidRPr="00687D79" w:rsidRDefault="00FB7894" w:rsidP="00FF53C0">
            <w:pPr>
              <w:pStyle w:val="u"/>
              <w:widowControl w:val="0"/>
              <w:ind w:left="0"/>
              <w:jc w:val="center"/>
              <w:rPr>
                <w:rFonts w:asciiTheme="minorHAnsi" w:hAnsiTheme="minorHAnsi" w:cs="Arial"/>
                <w:szCs w:val="22"/>
              </w:rPr>
            </w:pPr>
            <w:r w:rsidRPr="00687D79">
              <w:rPr>
                <w:rFonts w:asciiTheme="minorHAnsi" w:hAnsiTheme="minorHAnsi" w:cs="Arial"/>
                <w:szCs w:val="22"/>
              </w:rPr>
              <w:t>4</w:t>
            </w:r>
          </w:p>
        </w:tc>
        <w:tc>
          <w:tcPr>
            <w:tcW w:w="1985" w:type="dxa"/>
            <w:vAlign w:val="center"/>
          </w:tcPr>
          <w:p w14:paraId="5D85333D" w14:textId="2780DC7E" w:rsidR="00FF53C0" w:rsidRPr="00687D79" w:rsidRDefault="00FB7894" w:rsidP="00FF53C0">
            <w:pPr>
              <w:pStyle w:val="u"/>
              <w:widowControl w:val="0"/>
              <w:ind w:left="0"/>
              <w:jc w:val="center"/>
              <w:rPr>
                <w:rFonts w:asciiTheme="minorHAnsi" w:hAnsiTheme="minorHAnsi" w:cs="Arial"/>
                <w:szCs w:val="22"/>
              </w:rPr>
            </w:pPr>
            <w:r w:rsidRPr="00687D79">
              <w:rPr>
                <w:rFonts w:asciiTheme="minorHAnsi" w:hAnsiTheme="minorHAnsi" w:cs="Arial"/>
                <w:szCs w:val="22"/>
              </w:rPr>
              <w:t>30%</w:t>
            </w:r>
          </w:p>
        </w:tc>
        <w:tc>
          <w:tcPr>
            <w:tcW w:w="4252" w:type="dxa"/>
            <w:vAlign w:val="center"/>
          </w:tcPr>
          <w:p w14:paraId="0CE9E807" w14:textId="77777777" w:rsidR="00687D79" w:rsidRDefault="00687D79" w:rsidP="00687D79">
            <w:pPr>
              <w:pStyle w:val="u"/>
              <w:widowControl w:val="0"/>
              <w:ind w:left="37"/>
              <w:jc w:val="left"/>
              <w:rPr>
                <w:rFonts w:asciiTheme="minorHAnsi" w:hAnsiTheme="minorHAnsi" w:cs="Arial"/>
                <w:szCs w:val="22"/>
              </w:rPr>
            </w:pPr>
            <w:r>
              <w:rPr>
                <w:rFonts w:asciiTheme="minorHAnsi" w:hAnsiTheme="minorHAnsi" w:cs="Arial"/>
                <w:szCs w:val="22"/>
              </w:rPr>
              <w:t xml:space="preserve">. </w:t>
            </w:r>
            <w:r w:rsidR="00FB7894" w:rsidRPr="00FB7894">
              <w:rPr>
                <w:rFonts w:asciiTheme="minorHAnsi" w:hAnsiTheme="minorHAnsi" w:cs="Arial"/>
                <w:szCs w:val="22"/>
              </w:rPr>
              <w:t>Rapport de</w:t>
            </w:r>
            <w:r>
              <w:rPr>
                <w:rFonts w:asciiTheme="minorHAnsi" w:hAnsiTheme="minorHAnsi" w:cs="Arial"/>
                <w:szCs w:val="22"/>
              </w:rPr>
              <w:t>s</w:t>
            </w:r>
            <w:r w:rsidR="00FB7894" w:rsidRPr="00FB7894">
              <w:rPr>
                <w:rFonts w:asciiTheme="minorHAnsi" w:hAnsiTheme="minorHAnsi" w:cs="Arial"/>
                <w:szCs w:val="22"/>
              </w:rPr>
              <w:t xml:space="preserve"> </w:t>
            </w:r>
            <w:r>
              <w:rPr>
                <w:rFonts w:asciiTheme="minorHAnsi" w:hAnsiTheme="minorHAnsi" w:cs="Arial"/>
                <w:szCs w:val="22"/>
              </w:rPr>
              <w:t xml:space="preserve">sessions de </w:t>
            </w:r>
            <w:r w:rsidR="00FB7894" w:rsidRPr="00FB7894">
              <w:rPr>
                <w:rFonts w:asciiTheme="minorHAnsi" w:hAnsiTheme="minorHAnsi" w:cs="Arial"/>
                <w:szCs w:val="22"/>
              </w:rPr>
              <w:t xml:space="preserve">formation </w:t>
            </w:r>
            <w:r>
              <w:rPr>
                <w:rFonts w:asciiTheme="minorHAnsi" w:hAnsiTheme="minorHAnsi" w:cs="Arial"/>
                <w:szCs w:val="22"/>
              </w:rPr>
              <w:t>pilote</w:t>
            </w:r>
          </w:p>
          <w:p w14:paraId="2BFD1EF0" w14:textId="77777777" w:rsidR="00687D79" w:rsidRDefault="00687D79" w:rsidP="00687D79">
            <w:pPr>
              <w:pStyle w:val="u"/>
              <w:widowControl w:val="0"/>
              <w:ind w:left="37"/>
              <w:jc w:val="left"/>
              <w:rPr>
                <w:rFonts w:asciiTheme="minorHAnsi" w:hAnsiTheme="minorHAnsi" w:cs="Arial"/>
                <w:szCs w:val="22"/>
              </w:rPr>
            </w:pPr>
            <w:r>
              <w:rPr>
                <w:rFonts w:asciiTheme="minorHAnsi" w:hAnsiTheme="minorHAnsi" w:cs="Arial"/>
                <w:szCs w:val="22"/>
              </w:rPr>
              <w:t>. R</w:t>
            </w:r>
            <w:r w:rsidR="00FB7894" w:rsidRPr="00FB7894">
              <w:rPr>
                <w:rFonts w:asciiTheme="minorHAnsi" w:hAnsiTheme="minorHAnsi" w:cs="Arial"/>
                <w:szCs w:val="22"/>
              </w:rPr>
              <w:t>apports d’évaluations initiales et finales</w:t>
            </w:r>
          </w:p>
          <w:p w14:paraId="2751DFE5" w14:textId="48B5ABCE" w:rsidR="00FB7894" w:rsidRDefault="00687D79" w:rsidP="00687D79">
            <w:pPr>
              <w:pStyle w:val="u"/>
              <w:widowControl w:val="0"/>
              <w:ind w:left="37"/>
              <w:jc w:val="left"/>
              <w:rPr>
                <w:rFonts w:asciiTheme="minorHAnsi" w:hAnsiTheme="minorHAnsi" w:cs="Arial"/>
                <w:szCs w:val="22"/>
              </w:rPr>
            </w:pPr>
            <w:r>
              <w:rPr>
                <w:rFonts w:asciiTheme="minorHAnsi" w:hAnsiTheme="minorHAnsi" w:cs="Arial"/>
                <w:szCs w:val="22"/>
              </w:rPr>
              <w:t>. Kit pédagogique complet</w:t>
            </w:r>
          </w:p>
          <w:p w14:paraId="5A0BA4C4" w14:textId="45202176" w:rsidR="00FF53C0" w:rsidRDefault="00687D79" w:rsidP="00687D79">
            <w:pPr>
              <w:pStyle w:val="u"/>
              <w:widowControl w:val="0"/>
              <w:ind w:left="37"/>
              <w:jc w:val="left"/>
              <w:rPr>
                <w:rFonts w:asciiTheme="minorHAnsi" w:hAnsiTheme="minorHAnsi" w:cs="Arial"/>
                <w:szCs w:val="22"/>
                <w:highlight w:val="yellow"/>
              </w:rPr>
            </w:pPr>
            <w:r>
              <w:rPr>
                <w:rFonts w:asciiTheme="minorHAnsi" w:hAnsiTheme="minorHAnsi" w:cs="Arial"/>
                <w:szCs w:val="22"/>
              </w:rPr>
              <w:t xml:space="preserve">. </w:t>
            </w:r>
            <w:r w:rsidR="00FB7894" w:rsidRPr="00FB7894">
              <w:rPr>
                <w:rFonts w:asciiTheme="minorHAnsi" w:hAnsiTheme="minorHAnsi" w:cs="Arial"/>
                <w:szCs w:val="22"/>
              </w:rPr>
              <w:t>Note de capitalisation sur la phase pilote</w:t>
            </w:r>
          </w:p>
        </w:tc>
        <w:tc>
          <w:tcPr>
            <w:tcW w:w="1985" w:type="dxa"/>
            <w:vAlign w:val="center"/>
          </w:tcPr>
          <w:p w14:paraId="0BBCEBD7" w14:textId="77777777" w:rsidR="00FF53C0" w:rsidRDefault="00FF53C0" w:rsidP="00FF53C0">
            <w:pPr>
              <w:pStyle w:val="u"/>
              <w:widowControl w:val="0"/>
              <w:ind w:left="0"/>
              <w:jc w:val="center"/>
              <w:rPr>
                <w:rFonts w:asciiTheme="minorHAnsi" w:hAnsiTheme="minorHAnsi" w:cs="Arial"/>
                <w:szCs w:val="22"/>
                <w:highlight w:val="yellow"/>
              </w:rPr>
            </w:pPr>
          </w:p>
        </w:tc>
      </w:tr>
      <w:tr w:rsidR="00FF53C0" w14:paraId="346EB067" w14:textId="77777777" w:rsidTr="00687D79">
        <w:tc>
          <w:tcPr>
            <w:tcW w:w="1134" w:type="dxa"/>
            <w:vAlign w:val="center"/>
          </w:tcPr>
          <w:p w14:paraId="63949E35" w14:textId="77777777" w:rsidR="00FF53C0" w:rsidRPr="00687D79" w:rsidRDefault="00687D79" w:rsidP="00FF53C0">
            <w:pPr>
              <w:pStyle w:val="u"/>
              <w:widowControl w:val="0"/>
              <w:ind w:left="0"/>
              <w:jc w:val="center"/>
              <w:rPr>
                <w:rFonts w:asciiTheme="minorHAnsi" w:hAnsiTheme="minorHAnsi" w:cs="Arial"/>
                <w:szCs w:val="22"/>
              </w:rPr>
            </w:pPr>
            <w:r w:rsidRPr="00687D79">
              <w:rPr>
                <w:rFonts w:asciiTheme="minorHAnsi" w:hAnsiTheme="minorHAnsi" w:cs="Arial"/>
                <w:szCs w:val="22"/>
              </w:rPr>
              <w:t>5</w:t>
            </w:r>
          </w:p>
          <w:p w14:paraId="082506C9" w14:textId="364259A5" w:rsidR="00687D79" w:rsidRPr="00687D79" w:rsidRDefault="00687D79" w:rsidP="00FF53C0">
            <w:pPr>
              <w:pStyle w:val="u"/>
              <w:widowControl w:val="0"/>
              <w:ind w:left="0"/>
              <w:jc w:val="center"/>
              <w:rPr>
                <w:rFonts w:asciiTheme="minorHAnsi" w:hAnsiTheme="minorHAnsi" w:cs="Arial"/>
                <w:szCs w:val="22"/>
              </w:rPr>
            </w:pPr>
            <w:r w:rsidRPr="00687D79">
              <w:rPr>
                <w:rFonts w:asciiTheme="minorHAnsi" w:hAnsiTheme="minorHAnsi" w:cs="Arial"/>
                <w:szCs w:val="22"/>
              </w:rPr>
              <w:t>(solde)</w:t>
            </w:r>
          </w:p>
        </w:tc>
        <w:tc>
          <w:tcPr>
            <w:tcW w:w="1985" w:type="dxa"/>
            <w:vAlign w:val="center"/>
          </w:tcPr>
          <w:p w14:paraId="0F81FE67" w14:textId="1EC9928E" w:rsidR="00FF53C0" w:rsidRPr="00687D79" w:rsidRDefault="00687D79" w:rsidP="00FF53C0">
            <w:pPr>
              <w:pStyle w:val="u"/>
              <w:widowControl w:val="0"/>
              <w:ind w:left="0"/>
              <w:jc w:val="center"/>
              <w:rPr>
                <w:rFonts w:asciiTheme="minorHAnsi" w:hAnsiTheme="minorHAnsi" w:cs="Arial"/>
                <w:szCs w:val="22"/>
              </w:rPr>
            </w:pPr>
            <w:r w:rsidRPr="00687D79">
              <w:rPr>
                <w:rFonts w:asciiTheme="minorHAnsi" w:hAnsiTheme="minorHAnsi" w:cs="Arial"/>
                <w:szCs w:val="22"/>
              </w:rPr>
              <w:t>10%</w:t>
            </w:r>
          </w:p>
        </w:tc>
        <w:tc>
          <w:tcPr>
            <w:tcW w:w="4252" w:type="dxa"/>
            <w:vAlign w:val="center"/>
          </w:tcPr>
          <w:p w14:paraId="09095D6F" w14:textId="71A227F7" w:rsidR="00FF53C0" w:rsidRPr="00687D79" w:rsidRDefault="00687D79" w:rsidP="00687D79">
            <w:pPr>
              <w:pStyle w:val="u"/>
              <w:widowControl w:val="0"/>
              <w:ind w:left="0"/>
              <w:jc w:val="left"/>
              <w:rPr>
                <w:rFonts w:asciiTheme="minorHAnsi" w:hAnsiTheme="minorHAnsi" w:cs="Arial"/>
                <w:szCs w:val="22"/>
              </w:rPr>
            </w:pPr>
            <w:r w:rsidRPr="00687D79">
              <w:rPr>
                <w:rFonts w:asciiTheme="minorHAnsi" w:hAnsiTheme="minorHAnsi" w:cs="Arial"/>
                <w:szCs w:val="22"/>
              </w:rPr>
              <w:t>Rapport final de mission assorti de recommandations</w:t>
            </w:r>
          </w:p>
        </w:tc>
        <w:tc>
          <w:tcPr>
            <w:tcW w:w="1985" w:type="dxa"/>
            <w:vAlign w:val="center"/>
          </w:tcPr>
          <w:p w14:paraId="47521EA6" w14:textId="77777777" w:rsidR="00FF53C0" w:rsidRDefault="00FF53C0" w:rsidP="00FF53C0">
            <w:pPr>
              <w:pStyle w:val="u"/>
              <w:widowControl w:val="0"/>
              <w:ind w:left="0"/>
              <w:jc w:val="center"/>
              <w:rPr>
                <w:rFonts w:asciiTheme="minorHAnsi" w:hAnsiTheme="minorHAnsi" w:cs="Arial"/>
                <w:szCs w:val="22"/>
                <w:highlight w:val="yellow"/>
              </w:rPr>
            </w:pPr>
          </w:p>
        </w:tc>
      </w:tr>
      <w:tr w:rsidR="00FF53C0" w14:paraId="423619F5" w14:textId="77777777" w:rsidTr="00687D79">
        <w:tc>
          <w:tcPr>
            <w:tcW w:w="1134" w:type="dxa"/>
            <w:vAlign w:val="center"/>
          </w:tcPr>
          <w:p w14:paraId="1572410D" w14:textId="77777777" w:rsidR="00FF53C0" w:rsidRPr="00687D79" w:rsidRDefault="00FF53C0" w:rsidP="00FF53C0">
            <w:pPr>
              <w:pStyle w:val="u"/>
              <w:widowControl w:val="0"/>
              <w:ind w:left="0"/>
              <w:jc w:val="center"/>
              <w:rPr>
                <w:rFonts w:asciiTheme="minorHAnsi" w:hAnsiTheme="minorHAnsi" w:cs="Arial"/>
                <w:szCs w:val="22"/>
              </w:rPr>
            </w:pPr>
          </w:p>
        </w:tc>
        <w:tc>
          <w:tcPr>
            <w:tcW w:w="1985" w:type="dxa"/>
            <w:vAlign w:val="center"/>
          </w:tcPr>
          <w:p w14:paraId="5B365D32" w14:textId="6CFA44BC" w:rsidR="00FF53C0" w:rsidRPr="00CE4848" w:rsidRDefault="00687D79" w:rsidP="00FF53C0">
            <w:pPr>
              <w:pStyle w:val="u"/>
              <w:widowControl w:val="0"/>
              <w:ind w:left="0"/>
              <w:jc w:val="center"/>
              <w:rPr>
                <w:rFonts w:asciiTheme="minorHAnsi" w:hAnsiTheme="minorHAnsi" w:cs="Arial"/>
                <w:b/>
                <w:szCs w:val="22"/>
              </w:rPr>
            </w:pPr>
            <w:r w:rsidRPr="00CE4848">
              <w:rPr>
                <w:rFonts w:asciiTheme="minorHAnsi" w:hAnsiTheme="minorHAnsi" w:cs="Arial"/>
                <w:b/>
                <w:szCs w:val="22"/>
              </w:rPr>
              <w:t>100%</w:t>
            </w:r>
          </w:p>
        </w:tc>
        <w:tc>
          <w:tcPr>
            <w:tcW w:w="4252" w:type="dxa"/>
            <w:vAlign w:val="center"/>
          </w:tcPr>
          <w:p w14:paraId="4FA24053" w14:textId="77777777" w:rsidR="00FF53C0" w:rsidRPr="00687D79" w:rsidRDefault="00FF53C0" w:rsidP="00FF53C0">
            <w:pPr>
              <w:pStyle w:val="u"/>
              <w:widowControl w:val="0"/>
              <w:ind w:left="0"/>
              <w:jc w:val="center"/>
              <w:rPr>
                <w:rFonts w:asciiTheme="minorHAnsi" w:hAnsiTheme="minorHAnsi" w:cs="Arial"/>
                <w:szCs w:val="22"/>
              </w:rPr>
            </w:pPr>
          </w:p>
        </w:tc>
        <w:tc>
          <w:tcPr>
            <w:tcW w:w="1985" w:type="dxa"/>
            <w:vAlign w:val="center"/>
          </w:tcPr>
          <w:p w14:paraId="1E8A7EFB" w14:textId="77777777" w:rsidR="00FF53C0" w:rsidRDefault="00FF53C0" w:rsidP="00FF53C0">
            <w:pPr>
              <w:pStyle w:val="u"/>
              <w:widowControl w:val="0"/>
              <w:ind w:left="0"/>
              <w:jc w:val="center"/>
              <w:rPr>
                <w:rFonts w:asciiTheme="minorHAnsi" w:hAnsiTheme="minorHAnsi" w:cs="Arial"/>
                <w:szCs w:val="22"/>
                <w:highlight w:val="yellow"/>
              </w:rPr>
            </w:pPr>
          </w:p>
        </w:tc>
      </w:tr>
    </w:tbl>
    <w:p w14:paraId="403FDDD3" w14:textId="77777777" w:rsidR="003F7A50" w:rsidRDefault="003F7A50">
      <w:pPr>
        <w:pStyle w:val="u"/>
        <w:widowControl w:val="0"/>
        <w:ind w:left="0"/>
        <w:rPr>
          <w:rFonts w:asciiTheme="minorHAnsi" w:hAnsiTheme="minorHAnsi" w:cs="Arial"/>
          <w:b/>
          <w:sz w:val="16"/>
        </w:rPr>
      </w:pPr>
    </w:p>
    <w:p w14:paraId="6D2DB44D" w14:textId="77777777" w:rsidR="003F7A50" w:rsidRDefault="003C00B3" w:rsidP="00E252C7">
      <w:pPr>
        <w:pStyle w:val="u"/>
        <w:widowControl w:val="0"/>
        <w:numPr>
          <w:ilvl w:val="0"/>
          <w:numId w:val="19"/>
        </w:numPr>
        <w:ind w:left="567" w:hanging="283"/>
        <w:rPr>
          <w:rFonts w:asciiTheme="minorHAnsi" w:hAnsiTheme="minorHAnsi" w:cs="Arial"/>
          <w:b/>
        </w:rPr>
      </w:pPr>
      <w:r>
        <w:rPr>
          <w:rFonts w:asciiTheme="minorHAnsi" w:hAnsiTheme="minorHAnsi" w:cs="Arial"/>
          <w:b/>
        </w:rPr>
        <w:t>Paiements partiels définitifs/solde</w:t>
      </w:r>
    </w:p>
    <w:p w14:paraId="0D6AE736" w14:textId="04B6EFF2" w:rsidR="003F7A50" w:rsidRDefault="003C00B3">
      <w:pPr>
        <w:pStyle w:val="u"/>
        <w:widowControl w:val="0"/>
        <w:spacing w:after="120"/>
        <w:ind w:left="561"/>
        <w:rPr>
          <w:rFonts w:asciiTheme="minorHAnsi" w:hAnsiTheme="minorHAnsi" w:cs="Arial"/>
        </w:rPr>
      </w:pPr>
      <w:r>
        <w:rPr>
          <w:rFonts w:asciiTheme="minorHAnsi" w:hAnsiTheme="minorHAnsi" w:cs="Arial"/>
        </w:rPr>
        <w:t>Chaque poste donne lieu à un paiement partiel définitif correspondant au solde, effectué après réception et validation finale de l’ensemble des prestations et fournitures correspondantes.</w:t>
      </w:r>
    </w:p>
    <w:p w14:paraId="5934B232" w14:textId="77777777" w:rsidR="003F7A50" w:rsidRDefault="003C00B3">
      <w:pPr>
        <w:pStyle w:val="Titre2"/>
        <w:spacing w:before="120" w:after="60"/>
        <w:jc w:val="both"/>
        <w:rPr>
          <w:rFonts w:asciiTheme="minorHAnsi" w:hAnsiTheme="minorHAnsi"/>
          <w:sz w:val="22"/>
        </w:rPr>
      </w:pPr>
      <w:bookmarkStart w:id="22" w:name="_Toc205534934"/>
      <w:r>
        <w:rPr>
          <w:rFonts w:asciiTheme="minorHAnsi" w:hAnsiTheme="minorHAnsi"/>
          <w:sz w:val="22"/>
        </w:rPr>
        <w:t>Délais de paiement et intérêts moratoires</w:t>
      </w:r>
      <w:bookmarkEnd w:id="22"/>
    </w:p>
    <w:p w14:paraId="55A50F1D" w14:textId="77777777" w:rsidR="003F7A50" w:rsidRDefault="003C00B3">
      <w:pPr>
        <w:pStyle w:val="u"/>
        <w:widowControl w:val="0"/>
        <w:spacing w:after="120"/>
        <w:ind w:left="561"/>
        <w:rPr>
          <w:rFonts w:asciiTheme="minorHAnsi" w:hAnsiTheme="minorHAnsi" w:cs="Arial"/>
        </w:rPr>
      </w:pPr>
      <w:r>
        <w:rPr>
          <w:rFonts w:asciiTheme="minorHAnsi" w:hAnsiTheme="minorHAnsi" w:cs="Arial"/>
        </w:rPr>
        <w:t>Le paiement est toujours fait au nom de l’émetteur de la facture ou de la demande de remboursement des frais.</w:t>
      </w:r>
    </w:p>
    <w:p w14:paraId="3841BB67" w14:textId="77777777" w:rsidR="003F7A50" w:rsidRDefault="003C00B3">
      <w:pPr>
        <w:pStyle w:val="u"/>
        <w:widowControl w:val="0"/>
        <w:spacing w:after="120"/>
        <w:ind w:left="561"/>
        <w:rPr>
          <w:rFonts w:asciiTheme="minorHAnsi" w:hAnsiTheme="minorHAnsi" w:cs="Arial"/>
        </w:rPr>
      </w:pPr>
      <w:r>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4CBF3F86" w14:textId="77777777" w:rsidR="003F7A50" w:rsidRDefault="003C00B3">
      <w:pPr>
        <w:pStyle w:val="u"/>
        <w:widowControl w:val="0"/>
        <w:spacing w:after="120"/>
        <w:ind w:left="561"/>
        <w:rPr>
          <w:rFonts w:asciiTheme="minorHAnsi" w:hAnsiTheme="minorHAnsi" w:cs="Arial"/>
        </w:rPr>
      </w:pPr>
      <w:r>
        <w:rPr>
          <w:rFonts w:asciiTheme="minorHAnsi" w:hAnsiTheme="minorHAnsi" w:cs="Arial"/>
        </w:rPr>
        <w:t xml:space="preserve">En cas de dépassement de ce délai de paiement, </w:t>
      </w:r>
      <w:r>
        <w:rPr>
          <w:rFonts w:asciiTheme="minorHAnsi" w:hAnsiTheme="minorHAnsi" w:cs="Arial"/>
          <w:smallCaps/>
        </w:rPr>
        <w:t>Expertise France</w:t>
      </w:r>
      <w:r>
        <w:rPr>
          <w:rFonts w:asciiTheme="minorHAnsi" w:hAnsiTheme="minorHAnsi" w:cs="Arial"/>
        </w:rPr>
        <w:t xml:space="preserve"> versera au </w:t>
      </w:r>
      <w:r>
        <w:rPr>
          <w:rFonts w:asciiTheme="minorHAnsi" w:hAnsiTheme="minorHAnsi" w:cs="Arial"/>
          <w:smallCaps/>
        </w:rPr>
        <w:t>Contractant</w:t>
      </w:r>
      <w:r>
        <w:rPr>
          <w:rFonts w:asciiTheme="minorHAnsi" w:hAnsiTheme="minorHAnsi" w:cs="Arial"/>
        </w:rPr>
        <w:t xml:space="preserve"> des intérêts moratoires, dans les conditions fixées par le Code de la commande publique articles R. 2192-10 et suivants relatif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FF4E11A" w14:textId="77777777" w:rsidR="003F7A50" w:rsidRDefault="003C00B3">
      <w:pPr>
        <w:pStyle w:val="u"/>
        <w:widowControl w:val="0"/>
        <w:spacing w:after="120"/>
        <w:ind w:left="561"/>
        <w:rPr>
          <w:rFonts w:asciiTheme="minorHAnsi" w:hAnsiTheme="minorHAnsi" w:cs="Arial"/>
        </w:rPr>
      </w:pPr>
      <w:r>
        <w:rPr>
          <w:rFonts w:asciiTheme="minorHAnsi" w:hAnsiTheme="minorHAnsi" w:cs="Arial"/>
        </w:rPr>
        <w:t xml:space="preserve">Le montant de l’indemnité forfaitaire pour frais de recouvrement est fixé à quarante (40) euros et sera versé systématiquement en sus des intérêts moratoires. Les intérêts d'un montant inférieur à 40€ ne </w:t>
      </w:r>
      <w:r>
        <w:rPr>
          <w:rFonts w:asciiTheme="minorHAnsi" w:hAnsiTheme="minorHAnsi" w:cs="Arial"/>
        </w:rPr>
        <w:lastRenderedPageBreak/>
        <w:t>seront pas mandatés.</w:t>
      </w:r>
    </w:p>
    <w:p w14:paraId="506C9216" w14:textId="77777777" w:rsidR="003F7A50" w:rsidRDefault="003C00B3">
      <w:pPr>
        <w:pStyle w:val="Titre2"/>
        <w:spacing w:before="120" w:after="60"/>
        <w:rPr>
          <w:rFonts w:asciiTheme="minorHAnsi" w:hAnsiTheme="minorHAnsi"/>
          <w:sz w:val="22"/>
        </w:rPr>
      </w:pPr>
      <w:bookmarkStart w:id="23" w:name="_Toc205534935"/>
      <w:r>
        <w:rPr>
          <w:rFonts w:asciiTheme="minorHAnsi" w:hAnsiTheme="minorHAnsi"/>
          <w:sz w:val="22"/>
        </w:rPr>
        <w:t>Présentation des demandes de paiement</w:t>
      </w:r>
      <w:bookmarkEnd w:id="23"/>
    </w:p>
    <w:p w14:paraId="702D488E" w14:textId="77777777" w:rsidR="003F7A50" w:rsidRDefault="003C00B3">
      <w:pPr>
        <w:widowControl w:val="0"/>
        <w:spacing w:before="120" w:line="240" w:lineRule="auto"/>
        <w:ind w:left="567"/>
        <w:jc w:val="both"/>
        <w:rPr>
          <w:rFonts w:asciiTheme="minorHAnsi" w:eastAsia="Times New Roman" w:hAnsiTheme="minorHAnsi" w:cs="Arial"/>
          <w:sz w:val="22"/>
        </w:rPr>
      </w:pPr>
      <w:r>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4456560" w14:textId="77777777" w:rsidR="003F7A50" w:rsidRDefault="003C00B3" w:rsidP="000C0331">
      <w:pPr>
        <w:pStyle w:val="Paragraphedeliste"/>
        <w:widowControl w:val="0"/>
        <w:numPr>
          <w:ilvl w:val="0"/>
          <w:numId w:val="15"/>
        </w:numPr>
        <w:spacing w:before="120" w:line="240" w:lineRule="auto"/>
        <w:ind w:left="993"/>
        <w:jc w:val="both"/>
        <w:rPr>
          <w:rFonts w:asciiTheme="minorHAnsi" w:eastAsia="Times New Roman" w:hAnsiTheme="minorHAnsi" w:cs="Arial"/>
          <w:sz w:val="22"/>
        </w:rPr>
      </w:pPr>
      <w:r>
        <w:rPr>
          <w:rFonts w:asciiTheme="minorHAnsi" w:eastAsia="Times New Roman" w:hAnsiTheme="minorHAnsi" w:cs="Arial"/>
          <w:sz w:val="22"/>
        </w:rPr>
        <w:t>La raison sociale, l’adresse, le siège social du titulaire,</w:t>
      </w:r>
    </w:p>
    <w:p w14:paraId="454EDC08" w14:textId="77777777" w:rsidR="003F7A50" w:rsidRDefault="003C00B3" w:rsidP="000C0331">
      <w:pPr>
        <w:pStyle w:val="Paragraphedeliste"/>
        <w:widowControl w:val="0"/>
        <w:numPr>
          <w:ilvl w:val="0"/>
          <w:numId w:val="15"/>
        </w:numPr>
        <w:spacing w:before="120" w:line="240" w:lineRule="auto"/>
        <w:ind w:left="993"/>
        <w:jc w:val="both"/>
        <w:rPr>
          <w:rFonts w:asciiTheme="minorHAnsi" w:eastAsia="Times New Roman" w:hAnsiTheme="minorHAnsi" w:cs="Arial"/>
          <w:sz w:val="22"/>
        </w:rPr>
      </w:pPr>
      <w:r>
        <w:rPr>
          <w:rFonts w:asciiTheme="minorHAnsi" w:eastAsia="Times New Roman" w:hAnsiTheme="minorHAnsi" w:cs="Arial"/>
          <w:sz w:val="22"/>
        </w:rPr>
        <w:t xml:space="preserve">Le numéro d’immatriculation au registre du commerce du titulaire (SIRET ou équivalent), </w:t>
      </w:r>
    </w:p>
    <w:p w14:paraId="7D5BF5AB" w14:textId="77777777" w:rsidR="003F7A50" w:rsidRDefault="003C00B3" w:rsidP="000C0331">
      <w:pPr>
        <w:pStyle w:val="Paragraphedeliste"/>
        <w:widowControl w:val="0"/>
        <w:numPr>
          <w:ilvl w:val="0"/>
          <w:numId w:val="15"/>
        </w:numPr>
        <w:spacing w:before="120" w:line="240" w:lineRule="auto"/>
        <w:ind w:left="993"/>
        <w:jc w:val="both"/>
        <w:rPr>
          <w:rFonts w:asciiTheme="minorHAnsi" w:eastAsia="Times New Roman" w:hAnsiTheme="minorHAnsi" w:cs="Arial"/>
          <w:sz w:val="22"/>
        </w:rPr>
      </w:pPr>
      <w:proofErr w:type="gramStart"/>
      <w:r>
        <w:rPr>
          <w:rFonts w:asciiTheme="minorHAnsi" w:eastAsia="Times New Roman" w:hAnsiTheme="minorHAnsi" w:cs="Arial"/>
          <w:sz w:val="22"/>
        </w:rPr>
        <w:t>La  référence</w:t>
      </w:r>
      <w:proofErr w:type="gramEnd"/>
      <w:r>
        <w:rPr>
          <w:rFonts w:asciiTheme="minorHAnsi" w:eastAsia="Times New Roman" w:hAnsiTheme="minorHAnsi" w:cs="Arial"/>
          <w:sz w:val="22"/>
        </w:rPr>
        <w:t xml:space="preserve"> du compte bancaire,</w:t>
      </w:r>
    </w:p>
    <w:p w14:paraId="4BECAE5C" w14:textId="2044AE99" w:rsidR="003F7A50" w:rsidRDefault="003C00B3" w:rsidP="000C0331">
      <w:pPr>
        <w:pStyle w:val="Paragraphedeliste"/>
        <w:widowControl w:val="0"/>
        <w:numPr>
          <w:ilvl w:val="0"/>
          <w:numId w:val="15"/>
        </w:numPr>
        <w:spacing w:before="120" w:line="240" w:lineRule="auto"/>
        <w:ind w:left="993"/>
        <w:jc w:val="both"/>
        <w:rPr>
          <w:rFonts w:asciiTheme="minorHAnsi" w:eastAsia="Times New Roman" w:hAnsiTheme="minorHAnsi" w:cs="Arial"/>
          <w:sz w:val="22"/>
        </w:rPr>
      </w:pPr>
      <w:r>
        <w:rPr>
          <w:rFonts w:asciiTheme="minorHAnsi" w:eastAsia="Times New Roman" w:hAnsiTheme="minorHAnsi" w:cs="Arial"/>
          <w:sz w:val="22"/>
        </w:rPr>
        <w:t xml:space="preserve">Le code du service correspondant au département prescripteur (indiqué à l’article </w:t>
      </w:r>
      <w:r>
        <w:rPr>
          <w:rFonts w:asciiTheme="minorHAnsi" w:eastAsia="Times New Roman" w:hAnsiTheme="minorHAnsi" w:cs="Arial"/>
          <w:sz w:val="22"/>
        </w:rPr>
        <w:fldChar w:fldCharType="begin"/>
      </w:r>
      <w:r>
        <w:rPr>
          <w:rFonts w:asciiTheme="minorHAnsi" w:eastAsia="Times New Roman" w:hAnsiTheme="minorHAnsi" w:cs="Arial"/>
          <w:sz w:val="22"/>
        </w:rPr>
        <w:instrText xml:space="preserve"> REF _Ref464060009 \h  \* MERGEFORMAT </w:instrText>
      </w:r>
      <w:r>
        <w:rPr>
          <w:rFonts w:asciiTheme="minorHAnsi" w:eastAsia="Times New Roman" w:hAnsiTheme="minorHAnsi" w:cs="Arial"/>
          <w:sz w:val="22"/>
        </w:rPr>
      </w:r>
      <w:r>
        <w:rPr>
          <w:rFonts w:asciiTheme="minorHAnsi" w:eastAsia="Times New Roman" w:hAnsiTheme="minorHAnsi" w:cs="Arial"/>
          <w:sz w:val="22"/>
        </w:rPr>
        <w:fldChar w:fldCharType="separate"/>
      </w:r>
      <w:r>
        <w:rPr>
          <w:rFonts w:asciiTheme="minorHAnsi" w:eastAsia="Times New Roman" w:hAnsiTheme="minorHAnsi" w:cs="Arial"/>
          <w:sz w:val="22"/>
        </w:rPr>
        <w:t>Point de contact et communication</w:t>
      </w:r>
      <w:r>
        <w:rPr>
          <w:rFonts w:asciiTheme="minorHAnsi" w:eastAsia="Times New Roman" w:hAnsiTheme="minorHAnsi" w:cs="Arial"/>
          <w:sz w:val="22"/>
        </w:rPr>
        <w:fldChar w:fldCharType="end"/>
      </w:r>
      <w:r w:rsidR="000C0331">
        <w:rPr>
          <w:rFonts w:asciiTheme="minorHAnsi" w:eastAsia="Times New Roman" w:hAnsiTheme="minorHAnsi" w:cs="Arial"/>
          <w:sz w:val="22"/>
        </w:rPr>
        <w:t>) CHDS</w:t>
      </w:r>
    </w:p>
    <w:p w14:paraId="158556E4" w14:textId="77777777" w:rsidR="003F7A50" w:rsidRDefault="003C00B3" w:rsidP="000C0331">
      <w:pPr>
        <w:pStyle w:val="Paragraphedeliste"/>
        <w:widowControl w:val="0"/>
        <w:numPr>
          <w:ilvl w:val="0"/>
          <w:numId w:val="15"/>
        </w:numPr>
        <w:spacing w:before="120" w:line="240" w:lineRule="auto"/>
        <w:ind w:left="993"/>
        <w:jc w:val="both"/>
        <w:rPr>
          <w:rFonts w:asciiTheme="minorHAnsi" w:eastAsia="Times New Roman" w:hAnsiTheme="minorHAnsi" w:cstheme="minorHAnsi"/>
          <w:sz w:val="22"/>
        </w:rPr>
      </w:pPr>
      <w:r>
        <w:rPr>
          <w:rFonts w:asciiTheme="minorHAnsi" w:eastAsia="Times New Roman" w:hAnsiTheme="minorHAnsi" w:cstheme="minorHAnsi"/>
          <w:sz w:val="22"/>
        </w:rPr>
        <w:t>La référence du présent marché,</w:t>
      </w:r>
    </w:p>
    <w:p w14:paraId="37632765" w14:textId="77777777" w:rsidR="003F7A50" w:rsidRDefault="003C00B3" w:rsidP="000C0331">
      <w:pPr>
        <w:pStyle w:val="Paragraphedeliste"/>
        <w:widowControl w:val="0"/>
        <w:numPr>
          <w:ilvl w:val="0"/>
          <w:numId w:val="15"/>
        </w:numPr>
        <w:spacing w:before="120" w:line="240" w:lineRule="auto"/>
        <w:ind w:left="993"/>
        <w:jc w:val="both"/>
        <w:rPr>
          <w:rFonts w:asciiTheme="minorHAnsi" w:eastAsia="Times New Roman" w:hAnsiTheme="minorHAnsi" w:cstheme="minorHAnsi"/>
          <w:sz w:val="22"/>
        </w:rPr>
      </w:pPr>
      <w:r>
        <w:rPr>
          <w:rFonts w:asciiTheme="minorHAnsi" w:eastAsia="Times New Roman" w:hAnsiTheme="minorHAnsi" w:cstheme="minorHAnsi"/>
          <w:sz w:val="22"/>
        </w:rPr>
        <w:t xml:space="preserve">La référence et l’intitulé du projet de coopération concerné (le cas échéant) </w:t>
      </w:r>
    </w:p>
    <w:p w14:paraId="71EB1ADD" w14:textId="1B31E6B3" w:rsidR="003F7A50" w:rsidRDefault="003C00B3" w:rsidP="000C0331">
      <w:pPr>
        <w:pStyle w:val="Paragraphedeliste"/>
        <w:widowControl w:val="0"/>
        <w:numPr>
          <w:ilvl w:val="0"/>
          <w:numId w:val="15"/>
        </w:numPr>
        <w:spacing w:before="120" w:line="240" w:lineRule="auto"/>
        <w:ind w:left="993"/>
        <w:jc w:val="both"/>
        <w:rPr>
          <w:rFonts w:asciiTheme="minorHAnsi" w:eastAsia="Times New Roman" w:hAnsiTheme="minorHAnsi" w:cstheme="minorHAnsi"/>
          <w:sz w:val="22"/>
        </w:rPr>
      </w:pPr>
      <w:r>
        <w:rPr>
          <w:rFonts w:asciiTheme="minorHAnsi" w:eastAsia="Times New Roman" w:hAnsiTheme="minorHAnsi" w:cstheme="minorHAnsi"/>
          <w:sz w:val="22"/>
        </w:rPr>
        <w:t>La dénomination claire et précise des matériels et/ou fournitures vendues, et/ou des prestations effectuées...</w:t>
      </w:r>
    </w:p>
    <w:p w14:paraId="637293EF" w14:textId="77777777" w:rsidR="003F7A50" w:rsidRDefault="003C00B3" w:rsidP="000C0331">
      <w:pPr>
        <w:pStyle w:val="Paragraphedeliste"/>
        <w:widowControl w:val="0"/>
        <w:numPr>
          <w:ilvl w:val="0"/>
          <w:numId w:val="15"/>
        </w:numPr>
        <w:spacing w:before="120" w:line="240" w:lineRule="auto"/>
        <w:ind w:left="993"/>
        <w:jc w:val="both"/>
        <w:rPr>
          <w:rFonts w:asciiTheme="minorHAnsi" w:eastAsia="Times New Roman" w:hAnsiTheme="minorHAnsi" w:cstheme="minorHAnsi"/>
          <w:sz w:val="22"/>
        </w:rPr>
      </w:pPr>
      <w:r>
        <w:rPr>
          <w:rFonts w:asciiTheme="minorHAnsi" w:eastAsia="Times New Roman" w:hAnsiTheme="minorHAnsi" w:cstheme="minorHAnsi"/>
          <w:sz w:val="22"/>
        </w:rPr>
        <w:t xml:space="preserve">Si la domiciliation des paiements du titulaire n’est pas portée sur les factures, il sera joint un relevé ou une attestation d’identité bancaire ou postale, ainsi que </w:t>
      </w:r>
      <w:proofErr w:type="gramStart"/>
      <w:r>
        <w:rPr>
          <w:rFonts w:asciiTheme="minorHAnsi" w:eastAsia="Times New Roman" w:hAnsiTheme="minorHAnsi" w:cstheme="minorHAnsi"/>
          <w:sz w:val="22"/>
        </w:rPr>
        <w:t>la fiche tiers</w:t>
      </w:r>
      <w:proofErr w:type="gramEnd"/>
      <w:r>
        <w:rPr>
          <w:rFonts w:asciiTheme="minorHAnsi" w:eastAsia="Times New Roman" w:hAnsiTheme="minorHAnsi" w:cstheme="minorHAnsi"/>
          <w:sz w:val="22"/>
        </w:rPr>
        <w:t xml:space="preserve"> obligatoirement complétée.</w:t>
      </w:r>
    </w:p>
    <w:p w14:paraId="0E612EDD" w14:textId="77777777" w:rsidR="003F7A50" w:rsidRDefault="003C00B3">
      <w:pPr>
        <w:pStyle w:val="u"/>
        <w:widowControl w:val="0"/>
        <w:spacing w:after="120"/>
        <w:ind w:left="561"/>
        <w:rPr>
          <w:rFonts w:asciiTheme="minorHAnsi" w:hAnsiTheme="minorHAnsi" w:cstheme="minorHAnsi"/>
        </w:rPr>
      </w:pPr>
      <w:r>
        <w:rPr>
          <w:rFonts w:asciiTheme="minorHAnsi" w:hAnsiTheme="minorHAnsi" w:cstheme="minorHAnsi"/>
        </w:rPr>
        <w:t>Les factures sont déposées sur le portail Chorus Pro, et mentionne obligatoirement le code service référencé ci-dessus, correspondant au département d’</w:t>
      </w:r>
      <w:r>
        <w:rPr>
          <w:rFonts w:asciiTheme="minorHAnsi" w:hAnsiTheme="minorHAnsi" w:cstheme="minorHAnsi"/>
          <w:smallCaps/>
          <w:szCs w:val="22"/>
        </w:rPr>
        <w:t>Expertise France</w:t>
      </w:r>
      <w:r>
        <w:rPr>
          <w:rFonts w:asciiTheme="minorHAnsi" w:hAnsiTheme="minorHAnsi" w:cstheme="minorHAnsi"/>
        </w:rPr>
        <w:t xml:space="preserve"> pour le compte duquel est passé le contrat.</w:t>
      </w:r>
    </w:p>
    <w:p w14:paraId="414F8942" w14:textId="77777777" w:rsidR="003F7A50" w:rsidRDefault="003C00B3">
      <w:pPr>
        <w:pStyle w:val="u"/>
        <w:widowControl w:val="0"/>
        <w:spacing w:after="120"/>
        <w:ind w:left="561"/>
        <w:rPr>
          <w:rFonts w:asciiTheme="minorHAnsi" w:hAnsiTheme="minorHAnsi" w:cstheme="minorHAnsi"/>
        </w:rPr>
      </w:pPr>
      <w:r>
        <w:rPr>
          <w:rFonts w:asciiTheme="minorHAnsi" w:hAnsiTheme="minorHAnsi" w:cstheme="minorHAnsi"/>
        </w:rPr>
        <w:t xml:space="preserve">Si le </w:t>
      </w:r>
      <w:r>
        <w:rPr>
          <w:rFonts w:asciiTheme="minorHAnsi" w:hAnsiTheme="minorHAnsi" w:cstheme="minorHAnsi"/>
          <w:smallCaps/>
        </w:rPr>
        <w:t xml:space="preserve">Contractant </w:t>
      </w:r>
      <w:r>
        <w:rPr>
          <w:rFonts w:asciiTheme="minorHAnsi" w:hAnsiTheme="minorHAnsi" w:cstheme="minorHAnsi"/>
        </w:rPr>
        <w:t xml:space="preserve">n’est pas soumis à l’obligation de transmission des factures par Chorus, il peut transmettre ses factures au point de contact désigné à l’article </w:t>
      </w:r>
      <w:r>
        <w:rPr>
          <w:rFonts w:asciiTheme="minorHAnsi" w:hAnsiTheme="minorHAnsi" w:cstheme="minorHAnsi"/>
        </w:rPr>
        <w:fldChar w:fldCharType="begin"/>
      </w:r>
      <w:r>
        <w:rPr>
          <w:rFonts w:asciiTheme="minorHAnsi" w:hAnsiTheme="minorHAnsi" w:cstheme="minorHAnsi"/>
        </w:rPr>
        <w:instrText xml:space="preserve"> REF _Ref464060009 \h  \* MERGEFORMAT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t>Point de contact et communication</w:t>
      </w:r>
      <w:r>
        <w:rPr>
          <w:rFonts w:asciiTheme="minorHAnsi" w:hAnsiTheme="minorHAnsi" w:cstheme="minorHAnsi"/>
        </w:rPr>
        <w:fldChar w:fldCharType="end"/>
      </w:r>
      <w:r>
        <w:rPr>
          <w:rFonts w:asciiTheme="minorHAnsi" w:hAnsiTheme="minorHAnsi" w:cstheme="minorHAnsi"/>
        </w:rPr>
        <w:t>.</w:t>
      </w:r>
    </w:p>
    <w:p w14:paraId="235192ED" w14:textId="77777777" w:rsidR="003F7A50" w:rsidRDefault="003C00B3">
      <w:pPr>
        <w:pStyle w:val="u"/>
        <w:widowControl w:val="0"/>
        <w:spacing w:after="120"/>
        <w:ind w:left="561"/>
        <w:rPr>
          <w:rFonts w:asciiTheme="minorHAnsi" w:hAnsiTheme="minorHAnsi" w:cstheme="minorHAnsi"/>
        </w:rPr>
      </w:pPr>
      <w:r>
        <w:rPr>
          <w:rFonts w:asciiTheme="minorHAnsi" w:hAnsiTheme="minorHAnsi" w:cstheme="minorHAnsi"/>
        </w:rPr>
        <w:t xml:space="preserve">Les factures d’acompte seront accompagnées des justificatifs correspondants validés par </w:t>
      </w:r>
      <w:r>
        <w:rPr>
          <w:rFonts w:asciiTheme="minorHAnsi" w:hAnsiTheme="minorHAnsi" w:cstheme="minorHAnsi"/>
          <w:smallCaps/>
        </w:rPr>
        <w:t>Expertise France</w:t>
      </w:r>
      <w:r>
        <w:rPr>
          <w:rFonts w:asciiTheme="minorHAnsi" w:hAnsiTheme="minorHAnsi" w:cstheme="minorHAnsi"/>
        </w:rPr>
        <w:t>.</w:t>
      </w:r>
    </w:p>
    <w:p w14:paraId="0B7E61CC" w14:textId="77777777" w:rsidR="003F7A50" w:rsidRDefault="003C00B3">
      <w:pPr>
        <w:pStyle w:val="u"/>
        <w:widowControl w:val="0"/>
        <w:spacing w:after="120"/>
        <w:ind w:left="561"/>
        <w:rPr>
          <w:rFonts w:asciiTheme="minorHAnsi" w:hAnsiTheme="minorHAnsi" w:cstheme="minorHAnsi"/>
        </w:rPr>
      </w:pPr>
      <w:r>
        <w:rPr>
          <w:rFonts w:asciiTheme="minorHAnsi" w:hAnsiTheme="minorHAnsi" w:cstheme="minorHAnsi"/>
        </w:rPr>
        <w:t xml:space="preserve">Les factures de solde (paiement partiel définitif) seront accompagnées de la copie de la décision de réception des prestations et/ou des fournitures correspondantes. </w:t>
      </w:r>
    </w:p>
    <w:p w14:paraId="0A7A7E78" w14:textId="77777777" w:rsidR="003F7A50" w:rsidRDefault="003C00B3">
      <w:pPr>
        <w:pStyle w:val="u"/>
        <w:widowControl w:val="0"/>
        <w:spacing w:after="120"/>
        <w:ind w:left="561"/>
        <w:rPr>
          <w:rFonts w:asciiTheme="minorHAnsi" w:hAnsiTheme="minorHAnsi" w:cstheme="minorHAnsi"/>
        </w:rPr>
      </w:pPr>
      <w:r>
        <w:rPr>
          <w:rFonts w:asciiTheme="minorHAnsi" w:hAnsiTheme="minorHAnsi" w:cstheme="minorHAnsi"/>
        </w:rPr>
        <w:t>Toute pièce manquante empêchera les paiements.</w:t>
      </w:r>
    </w:p>
    <w:p w14:paraId="18526D48" w14:textId="77777777" w:rsidR="003F7A50" w:rsidRDefault="003C00B3">
      <w:pPr>
        <w:pStyle w:val="Titre2"/>
        <w:tabs>
          <w:tab w:val="num" w:pos="576"/>
        </w:tabs>
        <w:spacing w:before="120" w:after="60"/>
        <w:jc w:val="both"/>
        <w:rPr>
          <w:rFonts w:asciiTheme="minorHAnsi" w:hAnsiTheme="minorHAnsi"/>
          <w:b w:val="0"/>
          <w:sz w:val="22"/>
        </w:rPr>
      </w:pPr>
      <w:bookmarkStart w:id="24" w:name="_Toc205534936"/>
      <w:bookmarkStart w:id="25" w:name="_Toc344300189"/>
      <w:bookmarkEnd w:id="18"/>
      <w:r>
        <w:rPr>
          <w:rFonts w:asciiTheme="minorHAnsi" w:hAnsiTheme="minorHAnsi"/>
          <w:sz w:val="22"/>
        </w:rPr>
        <w:t>Virement bancaire</w:t>
      </w:r>
      <w:bookmarkEnd w:id="24"/>
    </w:p>
    <w:p w14:paraId="2D3712AA" w14:textId="77777777" w:rsidR="003F7A50" w:rsidRDefault="003C00B3">
      <w:pPr>
        <w:pStyle w:val="u"/>
        <w:widowControl w:val="0"/>
        <w:spacing w:after="120"/>
        <w:ind w:left="561"/>
        <w:rPr>
          <w:rFonts w:asciiTheme="minorHAnsi" w:eastAsia="Calibri" w:hAnsiTheme="minorHAnsi"/>
          <w:szCs w:val="22"/>
        </w:rPr>
      </w:pPr>
      <w:r>
        <w:rPr>
          <w:rFonts w:asciiTheme="minorHAnsi" w:hAnsiTheme="minorHAnsi" w:cs="Arial"/>
          <w:szCs w:val="22"/>
        </w:rPr>
        <w:t xml:space="preserve">Le paiement des prestations facturées sera effectué sur le compte bancaire identifié dans </w:t>
      </w:r>
      <w:proofErr w:type="gramStart"/>
      <w:r>
        <w:rPr>
          <w:rFonts w:asciiTheme="minorHAnsi" w:hAnsiTheme="minorHAnsi" w:cs="Arial"/>
          <w:szCs w:val="22"/>
        </w:rPr>
        <w:t>la fiche tiers</w:t>
      </w:r>
      <w:proofErr w:type="gramEnd"/>
      <w:r>
        <w:rPr>
          <w:rFonts w:asciiTheme="minorHAnsi" w:hAnsiTheme="minorHAnsi" w:cs="Arial"/>
          <w:szCs w:val="22"/>
        </w:rPr>
        <w:t>.</w:t>
      </w:r>
    </w:p>
    <w:p w14:paraId="34D3BD61" w14:textId="77777777" w:rsidR="003F7A50" w:rsidRDefault="003C00B3">
      <w:pPr>
        <w:pStyle w:val="u"/>
        <w:widowControl w:val="0"/>
        <w:spacing w:after="120"/>
        <w:ind w:left="561"/>
        <w:rPr>
          <w:rFonts w:asciiTheme="minorHAnsi" w:hAnsiTheme="minorHAnsi" w:cs="Arial"/>
          <w:szCs w:val="22"/>
        </w:rPr>
      </w:pPr>
      <w:r>
        <w:rPr>
          <w:rFonts w:asciiTheme="minorHAnsi" w:hAnsiTheme="minorHAnsi" w:cs="Arial"/>
          <w:szCs w:val="22"/>
        </w:rPr>
        <w:t>Le paiement est toujours fait au nom de l’émetteur de la facture ou de la demande de remboursement des frais.</w:t>
      </w:r>
    </w:p>
    <w:p w14:paraId="3A14FFDD" w14:textId="77777777" w:rsidR="003F7A50" w:rsidRDefault="003C00B3">
      <w:pPr>
        <w:pStyle w:val="Titre2"/>
        <w:tabs>
          <w:tab w:val="num" w:pos="576"/>
        </w:tabs>
        <w:spacing w:before="120" w:after="60"/>
        <w:rPr>
          <w:rFonts w:asciiTheme="minorHAnsi" w:hAnsiTheme="minorHAnsi"/>
          <w:sz w:val="22"/>
          <w:szCs w:val="22"/>
        </w:rPr>
      </w:pPr>
      <w:bookmarkStart w:id="26" w:name="_Toc205534937"/>
      <w:r>
        <w:rPr>
          <w:rFonts w:asciiTheme="minorHAnsi" w:hAnsiTheme="minorHAnsi"/>
          <w:sz w:val="22"/>
          <w:szCs w:val="22"/>
        </w:rPr>
        <w:t>Taxe sur la valeur ajoutée</w:t>
      </w:r>
      <w:bookmarkEnd w:id="25"/>
      <w:bookmarkEnd w:id="26"/>
    </w:p>
    <w:p w14:paraId="52A8A204" w14:textId="77777777" w:rsidR="003F7A50" w:rsidRDefault="003C00B3">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devra indiquer le taux de TVA applicable à l’opération ou le cas échéant le bénéfice d’une exonération en mentionnant sur la facture les dispositions du Code général des impôts ou celles de la directive 2006/112/CE du 28 novembre 2006.</w:t>
      </w:r>
    </w:p>
    <w:p w14:paraId="34EB06F1" w14:textId="77777777" w:rsidR="003F7A50" w:rsidRDefault="003C00B3">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qui bénéficie de la franchise en base devra mentionner sur les factures « TVA non applicable », selon les règles qui lui sont applicables.</w:t>
      </w:r>
    </w:p>
    <w:p w14:paraId="377615E1" w14:textId="77777777" w:rsidR="003F7A50" w:rsidRDefault="003C00B3">
      <w:pPr>
        <w:pStyle w:val="Titre2"/>
        <w:tabs>
          <w:tab w:val="num" w:pos="576"/>
        </w:tabs>
        <w:spacing w:before="120" w:after="60"/>
        <w:jc w:val="both"/>
        <w:rPr>
          <w:rFonts w:asciiTheme="minorHAnsi" w:hAnsiTheme="minorHAnsi"/>
          <w:sz w:val="22"/>
          <w:szCs w:val="22"/>
        </w:rPr>
      </w:pPr>
      <w:bookmarkStart w:id="27" w:name="_Toc392669638"/>
      <w:bookmarkStart w:id="28" w:name="_Toc205534938"/>
      <w:r>
        <w:rPr>
          <w:rFonts w:asciiTheme="minorHAnsi" w:hAnsiTheme="minorHAnsi"/>
          <w:sz w:val="22"/>
          <w:szCs w:val="22"/>
        </w:rPr>
        <w:t>Impôts et taxes</w:t>
      </w:r>
      <w:bookmarkEnd w:id="27"/>
      <w:bookmarkEnd w:id="28"/>
    </w:p>
    <w:p w14:paraId="483239C5" w14:textId="77777777" w:rsidR="003F7A50" w:rsidRDefault="003C00B3">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supportera directement la charge de tous les impôts, droits et taxes de quelque nature qu’ils soient, qui pourraient lui être réclamés au titre du présent Contrat, tant dans le pays de son siège </w:t>
      </w:r>
      <w:r>
        <w:rPr>
          <w:rFonts w:asciiTheme="minorHAnsi" w:hAnsiTheme="minorHAnsi" w:cs="Arial"/>
          <w:szCs w:val="22"/>
        </w:rPr>
        <w:lastRenderedPageBreak/>
        <w:t>social que dans celui ou ceux d’exécution des prestations.</w:t>
      </w:r>
    </w:p>
    <w:p w14:paraId="49DF1D06" w14:textId="77777777" w:rsidR="003F7A50" w:rsidRDefault="003C00B3" w:rsidP="00E252C7">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29" w:name="_Toc205534939"/>
      <w:r>
        <w:rPr>
          <w:rFonts w:asciiTheme="minorHAnsi" w:hAnsiTheme="minorHAnsi"/>
          <w:b/>
          <w:caps/>
          <w:sz w:val="24"/>
          <w:u w:val="single"/>
        </w:rPr>
        <w:t>opÉrations de vÉrification et d’admission</w:t>
      </w:r>
      <w:bookmarkEnd w:id="29"/>
    </w:p>
    <w:p w14:paraId="0F693C95" w14:textId="77777777" w:rsidR="003F7A50" w:rsidRDefault="003C00B3">
      <w:pPr>
        <w:pStyle w:val="Titre2"/>
        <w:jc w:val="both"/>
        <w:rPr>
          <w:rFonts w:asciiTheme="minorHAnsi" w:hAnsiTheme="minorHAnsi" w:cstheme="minorHAnsi"/>
          <w:sz w:val="22"/>
          <w:szCs w:val="22"/>
        </w:rPr>
      </w:pPr>
      <w:bookmarkStart w:id="30" w:name="_Toc390691469"/>
      <w:bookmarkStart w:id="31" w:name="_Toc392669640"/>
      <w:bookmarkStart w:id="32" w:name="_Toc205534940"/>
      <w:r>
        <w:rPr>
          <w:rFonts w:asciiTheme="minorHAnsi" w:hAnsiTheme="minorHAnsi" w:cstheme="minorHAnsi"/>
          <w:sz w:val="22"/>
          <w:szCs w:val="22"/>
        </w:rPr>
        <w:t>Opérations de vérification</w:t>
      </w:r>
      <w:bookmarkEnd w:id="30"/>
      <w:bookmarkEnd w:id="31"/>
      <w:bookmarkEnd w:id="32"/>
    </w:p>
    <w:p w14:paraId="5345EBF5" w14:textId="66E75A26" w:rsidR="003F7A50" w:rsidRDefault="003C00B3">
      <w:pPr>
        <w:pStyle w:val="u"/>
        <w:widowControl w:val="0"/>
        <w:spacing w:before="120"/>
        <w:ind w:left="561"/>
        <w:rPr>
          <w:rFonts w:asciiTheme="minorHAnsi" w:hAnsiTheme="minorHAnsi" w:cstheme="minorHAnsi"/>
          <w:szCs w:val="22"/>
        </w:rPr>
      </w:pPr>
      <w:r>
        <w:rPr>
          <w:rFonts w:asciiTheme="minorHAnsi" w:hAnsiTheme="minorHAnsi" w:cstheme="minorHAnsi"/>
          <w:szCs w:val="22"/>
        </w:rPr>
        <w:t>Les opérations de vérification des prestations et des fournitures seront effectuées conformément au chapitre 5 du CCAG-FCS/PI. Par dérogation à l’article 28 du CCAG-FCS/</w:t>
      </w:r>
      <w:r w:rsidR="00302C26" w:rsidDel="00302C26">
        <w:rPr>
          <w:rFonts w:asciiTheme="minorHAnsi" w:hAnsiTheme="minorHAnsi" w:cstheme="minorHAnsi"/>
          <w:szCs w:val="22"/>
        </w:rPr>
        <w:t xml:space="preserve"> </w:t>
      </w:r>
      <w:r>
        <w:rPr>
          <w:rFonts w:asciiTheme="minorHAnsi" w:hAnsiTheme="minorHAnsi" w:cstheme="minorHAnsi"/>
          <w:szCs w:val="22"/>
        </w:rPr>
        <w:t>PI, les opérations de vérification seront effectuées par :</w:t>
      </w:r>
    </w:p>
    <w:p w14:paraId="607E4786" w14:textId="72246F05" w:rsidR="003F7A50" w:rsidRDefault="003C00B3" w:rsidP="00E252C7">
      <w:pPr>
        <w:pStyle w:val="u"/>
        <w:widowControl w:val="0"/>
        <w:numPr>
          <w:ilvl w:val="0"/>
          <w:numId w:val="8"/>
        </w:numPr>
        <w:rPr>
          <w:rFonts w:asciiTheme="minorHAnsi" w:hAnsiTheme="minorHAnsi" w:cstheme="minorHAnsi"/>
          <w:szCs w:val="22"/>
        </w:rPr>
      </w:pPr>
      <w:proofErr w:type="gramStart"/>
      <w:r>
        <w:rPr>
          <w:rFonts w:asciiTheme="minorHAnsi" w:hAnsiTheme="minorHAnsi" w:cstheme="minorHAnsi"/>
          <w:szCs w:val="22"/>
        </w:rPr>
        <w:t>le</w:t>
      </w:r>
      <w:proofErr w:type="gramEnd"/>
      <w:r>
        <w:rPr>
          <w:rFonts w:asciiTheme="minorHAnsi" w:hAnsiTheme="minorHAnsi" w:cstheme="minorHAnsi"/>
          <w:szCs w:val="22"/>
        </w:rPr>
        <w:t xml:space="preserve"> </w:t>
      </w:r>
      <w:r w:rsidR="00C571AA">
        <w:rPr>
          <w:rFonts w:asciiTheme="minorHAnsi" w:hAnsiTheme="minorHAnsi" w:cstheme="minorHAnsi"/>
          <w:szCs w:val="22"/>
        </w:rPr>
        <w:t>Chef de projet adjoint</w:t>
      </w:r>
      <w:r w:rsidR="00821904">
        <w:rPr>
          <w:rFonts w:asciiTheme="minorHAnsi" w:hAnsiTheme="minorHAnsi" w:cstheme="minorHAnsi"/>
          <w:szCs w:val="22"/>
        </w:rPr>
        <w:t xml:space="preserve"> du PAIRE</w:t>
      </w:r>
    </w:p>
    <w:p w14:paraId="678AD82A" w14:textId="3194683F" w:rsidR="003F7A50" w:rsidRDefault="003C00B3" w:rsidP="00E252C7">
      <w:pPr>
        <w:pStyle w:val="u"/>
        <w:widowControl w:val="0"/>
        <w:numPr>
          <w:ilvl w:val="0"/>
          <w:numId w:val="8"/>
        </w:numPr>
        <w:rPr>
          <w:rFonts w:asciiTheme="minorHAnsi" w:hAnsiTheme="minorHAnsi" w:cstheme="minorHAnsi"/>
          <w:szCs w:val="22"/>
        </w:rPr>
      </w:pPr>
      <w:proofErr w:type="gramStart"/>
      <w:r>
        <w:rPr>
          <w:rFonts w:asciiTheme="minorHAnsi" w:hAnsiTheme="minorHAnsi" w:cstheme="minorHAnsi"/>
          <w:szCs w:val="22"/>
        </w:rPr>
        <w:t>le</w:t>
      </w:r>
      <w:proofErr w:type="gramEnd"/>
      <w:r>
        <w:rPr>
          <w:rFonts w:asciiTheme="minorHAnsi" w:hAnsiTheme="minorHAnsi" w:cstheme="minorHAnsi"/>
          <w:szCs w:val="22"/>
        </w:rPr>
        <w:t xml:space="preserve"> </w:t>
      </w:r>
      <w:r w:rsidR="00C571AA">
        <w:rPr>
          <w:rFonts w:asciiTheme="minorHAnsi" w:hAnsiTheme="minorHAnsi" w:cstheme="minorHAnsi"/>
          <w:szCs w:val="22"/>
        </w:rPr>
        <w:t>Chef de projet</w:t>
      </w:r>
      <w:r w:rsidR="00821904">
        <w:rPr>
          <w:rFonts w:asciiTheme="minorHAnsi" w:hAnsiTheme="minorHAnsi" w:cstheme="minorHAnsi"/>
          <w:szCs w:val="22"/>
        </w:rPr>
        <w:t xml:space="preserve"> du PAIRE</w:t>
      </w:r>
    </w:p>
    <w:p w14:paraId="5493A018" w14:textId="77777777" w:rsidR="003F7A50" w:rsidRDefault="003C00B3">
      <w:pPr>
        <w:pStyle w:val="Titre2"/>
        <w:spacing w:before="120" w:after="60"/>
        <w:jc w:val="both"/>
        <w:rPr>
          <w:rFonts w:asciiTheme="minorHAnsi" w:hAnsiTheme="minorHAnsi" w:cstheme="minorHAnsi"/>
          <w:sz w:val="22"/>
          <w:szCs w:val="22"/>
        </w:rPr>
      </w:pPr>
      <w:bookmarkStart w:id="33" w:name="_Toc390691470"/>
      <w:bookmarkStart w:id="34" w:name="_Toc392669641"/>
      <w:bookmarkStart w:id="35" w:name="_Toc205534941"/>
      <w:r>
        <w:rPr>
          <w:rFonts w:asciiTheme="minorHAnsi" w:hAnsiTheme="minorHAnsi" w:cstheme="minorHAnsi"/>
          <w:sz w:val="22"/>
          <w:szCs w:val="22"/>
        </w:rPr>
        <w:t>Admission</w:t>
      </w:r>
      <w:bookmarkEnd w:id="33"/>
      <w:r>
        <w:rPr>
          <w:rFonts w:asciiTheme="minorHAnsi" w:hAnsiTheme="minorHAnsi" w:cstheme="minorHAnsi"/>
          <w:sz w:val="22"/>
          <w:szCs w:val="22"/>
        </w:rPr>
        <w:t xml:space="preserve"> des prestation</w:t>
      </w:r>
      <w:bookmarkEnd w:id="34"/>
      <w:r>
        <w:rPr>
          <w:rFonts w:asciiTheme="minorHAnsi" w:hAnsiTheme="minorHAnsi" w:cstheme="minorHAnsi"/>
          <w:sz w:val="22"/>
          <w:szCs w:val="22"/>
        </w:rPr>
        <w:t>s et des fournitures</w:t>
      </w:r>
      <w:bookmarkEnd w:id="35"/>
    </w:p>
    <w:p w14:paraId="3E719495" w14:textId="76E10CB3" w:rsidR="003F7A50" w:rsidRDefault="003C00B3">
      <w:pPr>
        <w:pStyle w:val="u"/>
        <w:widowControl w:val="0"/>
        <w:spacing w:before="120"/>
        <w:ind w:left="561"/>
        <w:rPr>
          <w:rFonts w:asciiTheme="minorHAnsi" w:hAnsiTheme="minorHAnsi" w:cstheme="minorHAnsi"/>
          <w:szCs w:val="22"/>
        </w:rPr>
      </w:pPr>
      <w:r>
        <w:rPr>
          <w:rFonts w:asciiTheme="minorHAnsi" w:hAnsiTheme="minorHAnsi" w:cstheme="minorHAnsi"/>
          <w:szCs w:val="22"/>
        </w:rPr>
        <w:t>Par dérogation à l’article 30 du CCAG-FCS</w:t>
      </w:r>
      <w:r w:rsidR="00302C26" w:rsidDel="00302C26">
        <w:rPr>
          <w:rFonts w:asciiTheme="minorHAnsi" w:hAnsiTheme="minorHAnsi" w:cstheme="minorHAnsi"/>
          <w:szCs w:val="22"/>
        </w:rPr>
        <w:t xml:space="preserve"> </w:t>
      </w:r>
      <w:r>
        <w:rPr>
          <w:rFonts w:asciiTheme="minorHAnsi" w:hAnsiTheme="minorHAnsi" w:cstheme="minorHAnsi"/>
          <w:szCs w:val="22"/>
        </w:rPr>
        <w:t>/PI, les décisions d’admission des prestations et des fournitures pourront être prononcées par :</w:t>
      </w:r>
    </w:p>
    <w:p w14:paraId="7B525D32" w14:textId="4B3D0777" w:rsidR="003F7A50" w:rsidRDefault="00C571AA" w:rsidP="00E252C7">
      <w:pPr>
        <w:pStyle w:val="u"/>
        <w:widowControl w:val="0"/>
        <w:numPr>
          <w:ilvl w:val="0"/>
          <w:numId w:val="8"/>
        </w:numPr>
        <w:rPr>
          <w:rFonts w:asciiTheme="minorHAnsi" w:hAnsiTheme="minorHAnsi" w:cstheme="minorHAnsi"/>
          <w:szCs w:val="22"/>
        </w:rPr>
      </w:pPr>
      <w:r>
        <w:rPr>
          <w:rFonts w:asciiTheme="minorHAnsi" w:hAnsiTheme="minorHAnsi" w:cstheme="minorHAnsi"/>
          <w:szCs w:val="22"/>
        </w:rPr>
        <w:t>Le chef de projet adjoint</w:t>
      </w:r>
    </w:p>
    <w:p w14:paraId="21CE45DF" w14:textId="22CFDA41" w:rsidR="003F7A50" w:rsidRDefault="00C571AA" w:rsidP="00E252C7">
      <w:pPr>
        <w:pStyle w:val="u"/>
        <w:widowControl w:val="0"/>
        <w:numPr>
          <w:ilvl w:val="0"/>
          <w:numId w:val="8"/>
        </w:numPr>
        <w:rPr>
          <w:rFonts w:asciiTheme="minorHAnsi" w:hAnsiTheme="minorHAnsi" w:cstheme="minorHAnsi"/>
          <w:szCs w:val="22"/>
        </w:rPr>
      </w:pPr>
      <w:r>
        <w:rPr>
          <w:rFonts w:asciiTheme="minorHAnsi" w:hAnsiTheme="minorHAnsi" w:cstheme="minorHAnsi"/>
          <w:szCs w:val="22"/>
        </w:rPr>
        <w:t>Le chef de projet</w:t>
      </w:r>
    </w:p>
    <w:p w14:paraId="015B357C" w14:textId="596E199E" w:rsidR="003F7A50" w:rsidRDefault="003C00B3">
      <w:pPr>
        <w:pStyle w:val="u"/>
        <w:widowControl w:val="0"/>
        <w:spacing w:before="120"/>
        <w:ind w:left="561"/>
        <w:rPr>
          <w:rFonts w:asciiTheme="minorHAnsi" w:hAnsiTheme="minorHAnsi" w:cstheme="minorHAnsi"/>
          <w:szCs w:val="22"/>
        </w:rPr>
      </w:pPr>
      <w:r>
        <w:rPr>
          <w:rFonts w:asciiTheme="minorHAnsi" w:hAnsiTheme="minorHAnsi" w:cstheme="minorHAnsi"/>
          <w:szCs w:val="22"/>
        </w:rPr>
        <w:t>L'absence de réponse d’</w:t>
      </w:r>
      <w:r>
        <w:rPr>
          <w:rFonts w:asciiTheme="minorHAnsi" w:hAnsiTheme="minorHAnsi" w:cstheme="minorHAnsi"/>
          <w:smallCaps/>
          <w:szCs w:val="22"/>
        </w:rPr>
        <w:t>Expertise France</w:t>
      </w:r>
      <w:r>
        <w:rPr>
          <w:rFonts w:asciiTheme="minorHAnsi" w:hAnsiTheme="minorHAnsi" w:cstheme="minorHAnsi"/>
          <w:szCs w:val="22"/>
        </w:rPr>
        <w:t xml:space="preserve"> ne vaut pas réception tacite des prestations et des fournitures.</w:t>
      </w:r>
    </w:p>
    <w:p w14:paraId="231F95BD" w14:textId="77777777" w:rsidR="003F7A50" w:rsidRDefault="003C00B3" w:rsidP="00E252C7">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6" w:name="_Toc205534942"/>
      <w:r>
        <w:rPr>
          <w:rFonts w:asciiTheme="minorHAnsi" w:hAnsiTheme="minorHAnsi"/>
          <w:b/>
          <w:caps/>
          <w:sz w:val="24"/>
          <w:u w:val="single"/>
        </w:rPr>
        <w:t>ModalitÉs spÉcifiques d’exécution</w:t>
      </w:r>
      <w:bookmarkEnd w:id="36"/>
    </w:p>
    <w:p w14:paraId="0DC03647" w14:textId="29FE118E" w:rsidR="003F7A50" w:rsidRDefault="003C00B3">
      <w:pPr>
        <w:pStyle w:val="Titre2"/>
        <w:spacing w:before="120" w:after="60"/>
        <w:rPr>
          <w:rFonts w:asciiTheme="minorHAnsi" w:hAnsiTheme="minorHAnsi" w:cstheme="minorHAnsi"/>
          <w:sz w:val="22"/>
          <w:szCs w:val="22"/>
        </w:rPr>
      </w:pPr>
      <w:bookmarkStart w:id="37" w:name="_Toc205534943"/>
      <w:bookmarkStart w:id="38" w:name="_Toc392669643"/>
      <w:r>
        <w:rPr>
          <w:rFonts w:asciiTheme="minorHAnsi" w:hAnsiTheme="minorHAnsi" w:cstheme="minorHAnsi"/>
          <w:sz w:val="22"/>
          <w:szCs w:val="22"/>
        </w:rPr>
        <w:t>Tableau des livrables</w:t>
      </w:r>
      <w:bookmarkEnd w:id="37"/>
    </w:p>
    <w:tbl>
      <w:tblPr>
        <w:tblStyle w:val="Grilledutableau"/>
        <w:tblW w:w="0" w:type="auto"/>
        <w:tblInd w:w="562" w:type="dxa"/>
        <w:tblLook w:val="04A0" w:firstRow="1" w:lastRow="0" w:firstColumn="1" w:lastColumn="0" w:noHBand="0" w:noVBand="1"/>
      </w:tblPr>
      <w:tblGrid>
        <w:gridCol w:w="1365"/>
        <w:gridCol w:w="5244"/>
        <w:gridCol w:w="2565"/>
      </w:tblGrid>
      <w:tr w:rsidR="00A16628" w14:paraId="02CA77A8" w14:textId="77777777" w:rsidTr="00B834B1">
        <w:tc>
          <w:tcPr>
            <w:tcW w:w="9174" w:type="dxa"/>
            <w:gridSpan w:val="3"/>
            <w:shd w:val="clear" w:color="auto" w:fill="D9D9D9" w:themeFill="background1" w:themeFillShade="D9"/>
          </w:tcPr>
          <w:p w14:paraId="0AE4B398" w14:textId="77777777" w:rsidR="00A16628" w:rsidRPr="00516EE6" w:rsidRDefault="00A16628" w:rsidP="00B834B1">
            <w:pPr>
              <w:pStyle w:val="u"/>
              <w:widowControl w:val="0"/>
              <w:ind w:left="0"/>
              <w:rPr>
                <w:rFonts w:asciiTheme="minorHAnsi" w:hAnsiTheme="minorHAnsi" w:cstheme="minorHAnsi"/>
                <w:b/>
                <w:szCs w:val="22"/>
              </w:rPr>
            </w:pPr>
            <w:r w:rsidRPr="00516EE6">
              <w:rPr>
                <w:rFonts w:asciiTheme="minorHAnsi" w:hAnsiTheme="minorHAnsi" w:cstheme="minorHAnsi"/>
                <w:b/>
                <w:szCs w:val="22"/>
              </w:rPr>
              <w:t>Livrables intermédiaires</w:t>
            </w:r>
          </w:p>
        </w:tc>
      </w:tr>
      <w:tr w:rsidR="00A16628" w14:paraId="2C588BDF" w14:textId="77777777" w:rsidTr="00B834B1">
        <w:tc>
          <w:tcPr>
            <w:tcW w:w="1365" w:type="dxa"/>
          </w:tcPr>
          <w:p w14:paraId="2C5D2CAB" w14:textId="77777777" w:rsidR="00A16628" w:rsidRDefault="00A16628" w:rsidP="00B834B1">
            <w:pPr>
              <w:pStyle w:val="u"/>
              <w:widowControl w:val="0"/>
              <w:ind w:left="0"/>
              <w:rPr>
                <w:rFonts w:asciiTheme="minorHAnsi" w:hAnsiTheme="minorHAnsi" w:cstheme="minorHAnsi"/>
                <w:szCs w:val="22"/>
              </w:rPr>
            </w:pPr>
            <w:r>
              <w:rPr>
                <w:rFonts w:asciiTheme="minorHAnsi" w:hAnsiTheme="minorHAnsi" w:cstheme="minorHAnsi"/>
                <w:szCs w:val="22"/>
              </w:rPr>
              <w:t>Postes</w:t>
            </w:r>
          </w:p>
        </w:tc>
        <w:tc>
          <w:tcPr>
            <w:tcW w:w="5244" w:type="dxa"/>
          </w:tcPr>
          <w:p w14:paraId="0D875E4A" w14:textId="77777777" w:rsidR="00A16628" w:rsidRDefault="00A16628" w:rsidP="00B834B1">
            <w:pPr>
              <w:pStyle w:val="u"/>
              <w:widowControl w:val="0"/>
              <w:ind w:left="0"/>
              <w:rPr>
                <w:rFonts w:asciiTheme="minorHAnsi" w:hAnsiTheme="minorHAnsi" w:cstheme="minorHAnsi"/>
                <w:szCs w:val="22"/>
              </w:rPr>
            </w:pPr>
            <w:r>
              <w:rPr>
                <w:rFonts w:asciiTheme="minorHAnsi" w:hAnsiTheme="minorHAnsi" w:cstheme="minorHAnsi"/>
                <w:szCs w:val="22"/>
              </w:rPr>
              <w:t>Livrables</w:t>
            </w:r>
          </w:p>
        </w:tc>
        <w:tc>
          <w:tcPr>
            <w:tcW w:w="2565" w:type="dxa"/>
          </w:tcPr>
          <w:p w14:paraId="1D38EFE9" w14:textId="77777777" w:rsidR="00A16628" w:rsidRDefault="00A16628" w:rsidP="00B834B1">
            <w:pPr>
              <w:pStyle w:val="u"/>
              <w:widowControl w:val="0"/>
              <w:ind w:left="0"/>
              <w:rPr>
                <w:rFonts w:asciiTheme="minorHAnsi" w:hAnsiTheme="minorHAnsi" w:cstheme="minorHAnsi"/>
                <w:szCs w:val="22"/>
              </w:rPr>
            </w:pPr>
            <w:r>
              <w:rPr>
                <w:rFonts w:asciiTheme="minorHAnsi" w:hAnsiTheme="minorHAnsi" w:cstheme="minorHAnsi"/>
                <w:szCs w:val="22"/>
              </w:rPr>
              <w:t>Périodicité de remise</w:t>
            </w:r>
          </w:p>
        </w:tc>
      </w:tr>
      <w:tr w:rsidR="00A16628" w14:paraId="43B878BD" w14:textId="77777777" w:rsidTr="00B834B1">
        <w:tc>
          <w:tcPr>
            <w:tcW w:w="1365" w:type="dxa"/>
          </w:tcPr>
          <w:p w14:paraId="5BFAB5C3" w14:textId="77777777" w:rsidR="00A16628" w:rsidRDefault="00A16628" w:rsidP="00B834B1">
            <w:pPr>
              <w:pStyle w:val="u"/>
              <w:widowControl w:val="0"/>
              <w:ind w:left="0"/>
              <w:rPr>
                <w:rFonts w:asciiTheme="minorHAnsi" w:hAnsiTheme="minorHAnsi" w:cstheme="minorHAnsi"/>
                <w:szCs w:val="22"/>
              </w:rPr>
            </w:pPr>
            <w:r>
              <w:rPr>
                <w:rFonts w:asciiTheme="minorHAnsi" w:hAnsiTheme="minorHAnsi" w:cstheme="minorHAnsi"/>
                <w:szCs w:val="22"/>
              </w:rPr>
              <w:t>Etape 1</w:t>
            </w:r>
          </w:p>
        </w:tc>
        <w:tc>
          <w:tcPr>
            <w:tcW w:w="5244" w:type="dxa"/>
          </w:tcPr>
          <w:p w14:paraId="3C1BEC2E" w14:textId="77777777" w:rsidR="00A16628" w:rsidRDefault="00A16628" w:rsidP="00B834B1">
            <w:pPr>
              <w:pStyle w:val="u"/>
              <w:widowControl w:val="0"/>
              <w:ind w:left="0"/>
              <w:rPr>
                <w:rFonts w:asciiTheme="minorHAnsi" w:hAnsiTheme="minorHAnsi" w:cstheme="minorHAnsi"/>
                <w:szCs w:val="22"/>
              </w:rPr>
            </w:pPr>
            <w:r>
              <w:rPr>
                <w:rFonts w:asciiTheme="minorHAnsi" w:hAnsiTheme="minorHAnsi" w:cstheme="minorHAnsi"/>
                <w:szCs w:val="22"/>
              </w:rPr>
              <w:t>Compte rendu validé de la réunion de lancement</w:t>
            </w:r>
          </w:p>
        </w:tc>
        <w:tc>
          <w:tcPr>
            <w:tcW w:w="2565" w:type="dxa"/>
          </w:tcPr>
          <w:p w14:paraId="16408199" w14:textId="77777777" w:rsidR="00A16628" w:rsidRDefault="00A16628" w:rsidP="00B834B1">
            <w:pPr>
              <w:pStyle w:val="u"/>
              <w:widowControl w:val="0"/>
              <w:ind w:left="0"/>
              <w:rPr>
                <w:rFonts w:asciiTheme="minorHAnsi" w:hAnsiTheme="minorHAnsi" w:cstheme="minorHAnsi"/>
                <w:szCs w:val="22"/>
              </w:rPr>
            </w:pPr>
          </w:p>
        </w:tc>
      </w:tr>
      <w:tr w:rsidR="00A16628" w14:paraId="7F6F86D1" w14:textId="77777777" w:rsidTr="00B834B1">
        <w:tc>
          <w:tcPr>
            <w:tcW w:w="1365" w:type="dxa"/>
          </w:tcPr>
          <w:p w14:paraId="16FCC04E" w14:textId="77777777" w:rsidR="00A16628" w:rsidRDefault="00A16628" w:rsidP="00B834B1">
            <w:pPr>
              <w:pStyle w:val="u"/>
              <w:widowControl w:val="0"/>
              <w:ind w:left="0"/>
              <w:rPr>
                <w:rFonts w:asciiTheme="minorHAnsi" w:hAnsiTheme="minorHAnsi" w:cstheme="minorHAnsi"/>
                <w:szCs w:val="22"/>
              </w:rPr>
            </w:pPr>
            <w:r>
              <w:rPr>
                <w:rFonts w:asciiTheme="minorHAnsi" w:hAnsiTheme="minorHAnsi" w:cstheme="minorHAnsi"/>
                <w:szCs w:val="22"/>
              </w:rPr>
              <w:t>Etape 2</w:t>
            </w:r>
          </w:p>
        </w:tc>
        <w:tc>
          <w:tcPr>
            <w:tcW w:w="5244" w:type="dxa"/>
          </w:tcPr>
          <w:p w14:paraId="796A3B69" w14:textId="7302B0A8" w:rsidR="00A16628" w:rsidRDefault="00216519" w:rsidP="00B834B1">
            <w:pPr>
              <w:pStyle w:val="u"/>
              <w:widowControl w:val="0"/>
              <w:ind w:left="0"/>
              <w:rPr>
                <w:rFonts w:asciiTheme="minorHAnsi" w:hAnsiTheme="minorHAnsi" w:cstheme="minorHAnsi"/>
                <w:szCs w:val="22"/>
              </w:rPr>
            </w:pPr>
            <w:r w:rsidRPr="00516EE6">
              <w:rPr>
                <w:rFonts w:asciiTheme="minorHAnsi" w:hAnsiTheme="minorHAnsi" w:cstheme="minorHAnsi"/>
                <w:szCs w:val="22"/>
              </w:rPr>
              <w:t>Rapport d’état des lieux des pratiques et besoins (Brakna &amp; Nouakchott Nord)</w:t>
            </w:r>
          </w:p>
        </w:tc>
        <w:tc>
          <w:tcPr>
            <w:tcW w:w="2565" w:type="dxa"/>
          </w:tcPr>
          <w:p w14:paraId="7B762B7E" w14:textId="77777777" w:rsidR="00A16628" w:rsidRDefault="00A16628" w:rsidP="00B834B1">
            <w:pPr>
              <w:pStyle w:val="u"/>
              <w:widowControl w:val="0"/>
              <w:ind w:left="0"/>
              <w:rPr>
                <w:rFonts w:asciiTheme="minorHAnsi" w:hAnsiTheme="minorHAnsi" w:cstheme="minorHAnsi"/>
                <w:szCs w:val="22"/>
              </w:rPr>
            </w:pPr>
          </w:p>
        </w:tc>
      </w:tr>
      <w:tr w:rsidR="00216519" w14:paraId="04D737E8" w14:textId="77777777" w:rsidTr="00B834B1">
        <w:tc>
          <w:tcPr>
            <w:tcW w:w="1365" w:type="dxa"/>
          </w:tcPr>
          <w:p w14:paraId="0F3BF201" w14:textId="23A1A87D" w:rsidR="00216519" w:rsidRDefault="00216519" w:rsidP="00A16628">
            <w:pPr>
              <w:pStyle w:val="u"/>
              <w:widowControl w:val="0"/>
              <w:ind w:left="0"/>
              <w:rPr>
                <w:rFonts w:asciiTheme="minorHAnsi" w:hAnsiTheme="minorHAnsi" w:cstheme="minorHAnsi"/>
                <w:szCs w:val="22"/>
              </w:rPr>
            </w:pPr>
            <w:r>
              <w:rPr>
                <w:rFonts w:asciiTheme="minorHAnsi" w:hAnsiTheme="minorHAnsi" w:cstheme="minorHAnsi"/>
                <w:szCs w:val="22"/>
              </w:rPr>
              <w:t>Etape 3</w:t>
            </w:r>
          </w:p>
        </w:tc>
        <w:tc>
          <w:tcPr>
            <w:tcW w:w="5244" w:type="dxa"/>
          </w:tcPr>
          <w:p w14:paraId="09BFC3B1" w14:textId="655C02EF" w:rsidR="00216519" w:rsidRPr="00FB7894" w:rsidRDefault="00216519" w:rsidP="00B834B1">
            <w:pPr>
              <w:pStyle w:val="u"/>
              <w:widowControl w:val="0"/>
              <w:ind w:left="0"/>
              <w:jc w:val="left"/>
              <w:rPr>
                <w:rFonts w:asciiTheme="minorHAnsi" w:hAnsiTheme="minorHAnsi" w:cs="Arial"/>
                <w:szCs w:val="22"/>
              </w:rPr>
            </w:pPr>
            <w:r w:rsidRPr="00516EE6">
              <w:rPr>
                <w:rFonts w:asciiTheme="minorHAnsi" w:hAnsiTheme="minorHAnsi" w:cstheme="minorHAnsi"/>
                <w:szCs w:val="22"/>
              </w:rPr>
              <w:t>Rapports de revue documentaire et de benchmark international</w:t>
            </w:r>
          </w:p>
        </w:tc>
        <w:tc>
          <w:tcPr>
            <w:tcW w:w="2565" w:type="dxa"/>
          </w:tcPr>
          <w:p w14:paraId="1CC3210A" w14:textId="77777777" w:rsidR="00216519" w:rsidRDefault="00216519" w:rsidP="00B834B1">
            <w:pPr>
              <w:pStyle w:val="u"/>
              <w:widowControl w:val="0"/>
              <w:ind w:left="0"/>
              <w:rPr>
                <w:rFonts w:asciiTheme="minorHAnsi" w:hAnsiTheme="minorHAnsi" w:cstheme="minorHAnsi"/>
                <w:szCs w:val="22"/>
              </w:rPr>
            </w:pPr>
          </w:p>
        </w:tc>
      </w:tr>
      <w:tr w:rsidR="00A16628" w14:paraId="7CED646E" w14:textId="77777777" w:rsidTr="00B834B1">
        <w:tc>
          <w:tcPr>
            <w:tcW w:w="1365" w:type="dxa"/>
          </w:tcPr>
          <w:p w14:paraId="6598C87C" w14:textId="0EC6CC12" w:rsidR="00A16628" w:rsidRDefault="00216519" w:rsidP="00A16628">
            <w:pPr>
              <w:pStyle w:val="u"/>
              <w:widowControl w:val="0"/>
              <w:ind w:left="0"/>
              <w:rPr>
                <w:rFonts w:asciiTheme="minorHAnsi" w:hAnsiTheme="minorHAnsi" w:cstheme="minorHAnsi"/>
                <w:szCs w:val="22"/>
              </w:rPr>
            </w:pPr>
            <w:r>
              <w:rPr>
                <w:rFonts w:asciiTheme="minorHAnsi" w:hAnsiTheme="minorHAnsi" w:cstheme="minorHAnsi"/>
                <w:szCs w:val="22"/>
              </w:rPr>
              <w:t>Etape 4</w:t>
            </w:r>
          </w:p>
        </w:tc>
        <w:tc>
          <w:tcPr>
            <w:tcW w:w="5244" w:type="dxa"/>
          </w:tcPr>
          <w:p w14:paraId="31502114" w14:textId="77777777" w:rsidR="00A16628" w:rsidRPr="00FB7894" w:rsidRDefault="00A16628" w:rsidP="00B834B1">
            <w:pPr>
              <w:pStyle w:val="u"/>
              <w:widowControl w:val="0"/>
              <w:ind w:left="0"/>
              <w:jc w:val="left"/>
              <w:rPr>
                <w:rFonts w:asciiTheme="minorHAnsi" w:hAnsiTheme="minorHAnsi" w:cs="Arial"/>
                <w:szCs w:val="22"/>
              </w:rPr>
            </w:pPr>
            <w:r w:rsidRPr="00FB7894">
              <w:rPr>
                <w:rFonts w:asciiTheme="minorHAnsi" w:hAnsiTheme="minorHAnsi" w:cs="Arial"/>
                <w:szCs w:val="22"/>
              </w:rPr>
              <w:t>. Programme de formation</w:t>
            </w:r>
          </w:p>
          <w:p w14:paraId="6A11C28C" w14:textId="77777777" w:rsidR="00A16628" w:rsidRPr="00FB7894" w:rsidRDefault="00A16628" w:rsidP="00B834B1">
            <w:pPr>
              <w:pStyle w:val="u"/>
              <w:widowControl w:val="0"/>
              <w:ind w:left="0"/>
              <w:jc w:val="left"/>
              <w:rPr>
                <w:rFonts w:asciiTheme="minorHAnsi" w:hAnsiTheme="minorHAnsi" w:cs="Arial"/>
                <w:szCs w:val="22"/>
              </w:rPr>
            </w:pPr>
            <w:r w:rsidRPr="00FB7894">
              <w:rPr>
                <w:rFonts w:asciiTheme="minorHAnsi" w:hAnsiTheme="minorHAnsi" w:cs="Arial"/>
                <w:szCs w:val="22"/>
              </w:rPr>
              <w:t>. Modules thématiques</w:t>
            </w:r>
          </w:p>
          <w:p w14:paraId="0B2E238E" w14:textId="77777777" w:rsidR="00A16628" w:rsidRDefault="00A16628" w:rsidP="00A16628">
            <w:pPr>
              <w:pStyle w:val="u"/>
              <w:widowControl w:val="0"/>
              <w:ind w:left="0"/>
              <w:jc w:val="left"/>
              <w:rPr>
                <w:rFonts w:asciiTheme="minorHAnsi" w:hAnsiTheme="minorHAnsi" w:cs="Arial"/>
                <w:szCs w:val="22"/>
              </w:rPr>
            </w:pPr>
            <w:r w:rsidRPr="00FB7894">
              <w:rPr>
                <w:rFonts w:asciiTheme="minorHAnsi" w:hAnsiTheme="minorHAnsi" w:cs="Arial"/>
                <w:szCs w:val="22"/>
              </w:rPr>
              <w:t>. Supports pédagogiques</w:t>
            </w:r>
          </w:p>
          <w:p w14:paraId="2042A19D" w14:textId="3B3572BC" w:rsidR="00216519" w:rsidRPr="00A16628" w:rsidRDefault="00216519" w:rsidP="00A16628">
            <w:pPr>
              <w:pStyle w:val="u"/>
              <w:widowControl w:val="0"/>
              <w:ind w:left="0"/>
              <w:jc w:val="left"/>
              <w:rPr>
                <w:rFonts w:asciiTheme="minorHAnsi" w:hAnsiTheme="minorHAnsi" w:cs="Arial"/>
                <w:szCs w:val="22"/>
              </w:rPr>
            </w:pPr>
            <w:r>
              <w:rPr>
                <w:rFonts w:asciiTheme="minorHAnsi" w:hAnsiTheme="minorHAnsi" w:cs="Arial"/>
                <w:szCs w:val="22"/>
              </w:rPr>
              <w:t>. Outils pratiques</w:t>
            </w:r>
          </w:p>
        </w:tc>
        <w:tc>
          <w:tcPr>
            <w:tcW w:w="2565" w:type="dxa"/>
          </w:tcPr>
          <w:p w14:paraId="373EBD35" w14:textId="77777777" w:rsidR="00A16628" w:rsidRDefault="00A16628" w:rsidP="00B834B1">
            <w:pPr>
              <w:pStyle w:val="u"/>
              <w:widowControl w:val="0"/>
              <w:ind w:left="0"/>
              <w:rPr>
                <w:rFonts w:asciiTheme="minorHAnsi" w:hAnsiTheme="minorHAnsi" w:cstheme="minorHAnsi"/>
                <w:szCs w:val="22"/>
              </w:rPr>
            </w:pPr>
          </w:p>
        </w:tc>
      </w:tr>
      <w:tr w:rsidR="00A16628" w14:paraId="487ED5D4" w14:textId="77777777" w:rsidTr="00B834B1">
        <w:tc>
          <w:tcPr>
            <w:tcW w:w="1365" w:type="dxa"/>
          </w:tcPr>
          <w:p w14:paraId="3A32C96C" w14:textId="0D37B6E1" w:rsidR="00A16628" w:rsidRDefault="00A16628" w:rsidP="00216519">
            <w:pPr>
              <w:pStyle w:val="u"/>
              <w:widowControl w:val="0"/>
              <w:ind w:left="0"/>
              <w:rPr>
                <w:rFonts w:asciiTheme="minorHAnsi" w:hAnsiTheme="minorHAnsi" w:cstheme="minorHAnsi"/>
                <w:szCs w:val="22"/>
              </w:rPr>
            </w:pPr>
            <w:r>
              <w:rPr>
                <w:rFonts w:asciiTheme="minorHAnsi" w:hAnsiTheme="minorHAnsi" w:cstheme="minorHAnsi"/>
                <w:szCs w:val="22"/>
              </w:rPr>
              <w:t xml:space="preserve">Etape </w:t>
            </w:r>
            <w:r w:rsidR="00216519">
              <w:rPr>
                <w:rFonts w:asciiTheme="minorHAnsi" w:hAnsiTheme="minorHAnsi" w:cstheme="minorHAnsi"/>
                <w:szCs w:val="22"/>
              </w:rPr>
              <w:t>5</w:t>
            </w:r>
          </w:p>
        </w:tc>
        <w:tc>
          <w:tcPr>
            <w:tcW w:w="5244" w:type="dxa"/>
          </w:tcPr>
          <w:p w14:paraId="4965F8A5" w14:textId="77777777" w:rsidR="00A16628" w:rsidRPr="00687D79" w:rsidRDefault="00A16628" w:rsidP="00B834B1">
            <w:pPr>
              <w:pStyle w:val="u"/>
              <w:widowControl w:val="0"/>
              <w:ind w:left="0"/>
              <w:jc w:val="left"/>
              <w:rPr>
                <w:rFonts w:asciiTheme="minorHAnsi" w:hAnsiTheme="minorHAnsi" w:cs="Arial"/>
                <w:szCs w:val="22"/>
              </w:rPr>
            </w:pPr>
            <w:r w:rsidRPr="00687D79">
              <w:rPr>
                <w:rFonts w:asciiTheme="minorHAnsi" w:hAnsiTheme="minorHAnsi" w:cs="Arial"/>
                <w:szCs w:val="22"/>
              </w:rPr>
              <w:t>. Rapports des sessions de formation de formateurs</w:t>
            </w:r>
          </w:p>
          <w:p w14:paraId="6800A58F" w14:textId="77777777" w:rsidR="00A16628" w:rsidRPr="00687D79" w:rsidRDefault="00A16628" w:rsidP="00B834B1">
            <w:pPr>
              <w:pStyle w:val="u"/>
              <w:widowControl w:val="0"/>
              <w:ind w:left="0"/>
              <w:jc w:val="left"/>
              <w:rPr>
                <w:rFonts w:asciiTheme="minorHAnsi" w:hAnsiTheme="minorHAnsi" w:cs="Arial"/>
                <w:szCs w:val="22"/>
              </w:rPr>
            </w:pPr>
            <w:r w:rsidRPr="00687D79">
              <w:rPr>
                <w:rFonts w:asciiTheme="minorHAnsi" w:hAnsiTheme="minorHAnsi" w:cs="Arial"/>
                <w:szCs w:val="22"/>
              </w:rPr>
              <w:t>. Rapports d’évaluations initiales et finales</w:t>
            </w:r>
          </w:p>
          <w:p w14:paraId="7BDC540F" w14:textId="77777777" w:rsidR="00A16628" w:rsidRDefault="00A16628" w:rsidP="00B834B1">
            <w:pPr>
              <w:pStyle w:val="u"/>
              <w:widowControl w:val="0"/>
              <w:ind w:left="0"/>
              <w:rPr>
                <w:rFonts w:asciiTheme="minorHAnsi" w:hAnsiTheme="minorHAnsi" w:cstheme="minorHAnsi"/>
                <w:szCs w:val="22"/>
              </w:rPr>
            </w:pPr>
            <w:r w:rsidRPr="00687D79">
              <w:rPr>
                <w:rFonts w:asciiTheme="minorHAnsi" w:hAnsiTheme="minorHAnsi" w:cs="Arial"/>
                <w:szCs w:val="22"/>
              </w:rPr>
              <w:t>. Guide du formateur</w:t>
            </w:r>
          </w:p>
        </w:tc>
        <w:tc>
          <w:tcPr>
            <w:tcW w:w="2565" w:type="dxa"/>
          </w:tcPr>
          <w:p w14:paraId="4E91BFFB" w14:textId="77777777" w:rsidR="00A16628" w:rsidRDefault="00A16628" w:rsidP="00B834B1">
            <w:pPr>
              <w:pStyle w:val="u"/>
              <w:widowControl w:val="0"/>
              <w:ind w:left="0"/>
              <w:rPr>
                <w:rFonts w:asciiTheme="minorHAnsi" w:hAnsiTheme="minorHAnsi" w:cstheme="minorHAnsi"/>
                <w:szCs w:val="22"/>
              </w:rPr>
            </w:pPr>
          </w:p>
        </w:tc>
      </w:tr>
      <w:tr w:rsidR="00A16628" w14:paraId="7F321634" w14:textId="77777777" w:rsidTr="00B834B1">
        <w:tc>
          <w:tcPr>
            <w:tcW w:w="1365" w:type="dxa"/>
          </w:tcPr>
          <w:p w14:paraId="44DDF118" w14:textId="315187C5" w:rsidR="00A16628" w:rsidRDefault="00A16628" w:rsidP="00216519">
            <w:pPr>
              <w:pStyle w:val="u"/>
              <w:widowControl w:val="0"/>
              <w:ind w:left="0"/>
              <w:rPr>
                <w:rFonts w:asciiTheme="minorHAnsi" w:hAnsiTheme="minorHAnsi" w:cstheme="minorHAnsi"/>
                <w:szCs w:val="22"/>
              </w:rPr>
            </w:pPr>
            <w:r>
              <w:rPr>
                <w:rFonts w:asciiTheme="minorHAnsi" w:hAnsiTheme="minorHAnsi" w:cstheme="minorHAnsi"/>
                <w:szCs w:val="22"/>
              </w:rPr>
              <w:t xml:space="preserve">Etape </w:t>
            </w:r>
            <w:r w:rsidR="00216519">
              <w:rPr>
                <w:rFonts w:asciiTheme="minorHAnsi" w:hAnsiTheme="minorHAnsi" w:cstheme="minorHAnsi"/>
                <w:szCs w:val="22"/>
              </w:rPr>
              <w:t>6</w:t>
            </w:r>
          </w:p>
        </w:tc>
        <w:tc>
          <w:tcPr>
            <w:tcW w:w="5244" w:type="dxa"/>
          </w:tcPr>
          <w:p w14:paraId="1176FFB6" w14:textId="77777777" w:rsidR="00A16628" w:rsidRDefault="00A16628" w:rsidP="00B834B1">
            <w:pPr>
              <w:pStyle w:val="u"/>
              <w:widowControl w:val="0"/>
              <w:ind w:left="37"/>
              <w:jc w:val="left"/>
              <w:rPr>
                <w:rFonts w:asciiTheme="minorHAnsi" w:hAnsiTheme="minorHAnsi" w:cs="Arial"/>
                <w:szCs w:val="22"/>
              </w:rPr>
            </w:pPr>
            <w:r>
              <w:rPr>
                <w:rFonts w:asciiTheme="minorHAnsi" w:hAnsiTheme="minorHAnsi" w:cs="Arial"/>
                <w:szCs w:val="22"/>
              </w:rPr>
              <w:t xml:space="preserve">. </w:t>
            </w:r>
            <w:r w:rsidRPr="00FB7894">
              <w:rPr>
                <w:rFonts w:asciiTheme="minorHAnsi" w:hAnsiTheme="minorHAnsi" w:cs="Arial"/>
                <w:szCs w:val="22"/>
              </w:rPr>
              <w:t>Rapport de</w:t>
            </w:r>
            <w:r>
              <w:rPr>
                <w:rFonts w:asciiTheme="minorHAnsi" w:hAnsiTheme="minorHAnsi" w:cs="Arial"/>
                <w:szCs w:val="22"/>
              </w:rPr>
              <w:t>s</w:t>
            </w:r>
            <w:r w:rsidRPr="00FB7894">
              <w:rPr>
                <w:rFonts w:asciiTheme="minorHAnsi" w:hAnsiTheme="minorHAnsi" w:cs="Arial"/>
                <w:szCs w:val="22"/>
              </w:rPr>
              <w:t xml:space="preserve"> </w:t>
            </w:r>
            <w:r>
              <w:rPr>
                <w:rFonts w:asciiTheme="minorHAnsi" w:hAnsiTheme="minorHAnsi" w:cs="Arial"/>
                <w:szCs w:val="22"/>
              </w:rPr>
              <w:t xml:space="preserve">sessions de </w:t>
            </w:r>
            <w:r w:rsidRPr="00FB7894">
              <w:rPr>
                <w:rFonts w:asciiTheme="minorHAnsi" w:hAnsiTheme="minorHAnsi" w:cs="Arial"/>
                <w:szCs w:val="22"/>
              </w:rPr>
              <w:t xml:space="preserve">formation </w:t>
            </w:r>
            <w:r>
              <w:rPr>
                <w:rFonts w:asciiTheme="minorHAnsi" w:hAnsiTheme="minorHAnsi" w:cs="Arial"/>
                <w:szCs w:val="22"/>
              </w:rPr>
              <w:t>pilote</w:t>
            </w:r>
          </w:p>
          <w:p w14:paraId="1D3CA25D" w14:textId="77777777" w:rsidR="00A16628" w:rsidRDefault="00A16628" w:rsidP="00B834B1">
            <w:pPr>
              <w:pStyle w:val="u"/>
              <w:widowControl w:val="0"/>
              <w:ind w:left="37"/>
              <w:jc w:val="left"/>
              <w:rPr>
                <w:rFonts w:asciiTheme="minorHAnsi" w:hAnsiTheme="minorHAnsi" w:cs="Arial"/>
                <w:szCs w:val="22"/>
              </w:rPr>
            </w:pPr>
            <w:r>
              <w:rPr>
                <w:rFonts w:asciiTheme="minorHAnsi" w:hAnsiTheme="minorHAnsi" w:cs="Arial"/>
                <w:szCs w:val="22"/>
              </w:rPr>
              <w:t>. R</w:t>
            </w:r>
            <w:r w:rsidRPr="00FB7894">
              <w:rPr>
                <w:rFonts w:asciiTheme="minorHAnsi" w:hAnsiTheme="minorHAnsi" w:cs="Arial"/>
                <w:szCs w:val="22"/>
              </w:rPr>
              <w:t>apports d’évaluations initiales et finales</w:t>
            </w:r>
          </w:p>
          <w:p w14:paraId="3A2D9AEF" w14:textId="77777777" w:rsidR="00A16628" w:rsidRDefault="00A16628" w:rsidP="00B834B1">
            <w:pPr>
              <w:pStyle w:val="u"/>
              <w:widowControl w:val="0"/>
              <w:ind w:left="37"/>
              <w:jc w:val="left"/>
              <w:rPr>
                <w:rFonts w:asciiTheme="minorHAnsi" w:hAnsiTheme="minorHAnsi" w:cs="Arial"/>
                <w:szCs w:val="22"/>
              </w:rPr>
            </w:pPr>
            <w:r>
              <w:rPr>
                <w:rFonts w:asciiTheme="minorHAnsi" w:hAnsiTheme="minorHAnsi" w:cs="Arial"/>
                <w:szCs w:val="22"/>
              </w:rPr>
              <w:t>. Kit pédagogique complet</w:t>
            </w:r>
          </w:p>
          <w:p w14:paraId="029D91CD" w14:textId="7DB30706" w:rsidR="00A16628" w:rsidRDefault="00A16628" w:rsidP="00B834B1">
            <w:pPr>
              <w:pStyle w:val="u"/>
              <w:widowControl w:val="0"/>
              <w:ind w:left="0"/>
              <w:rPr>
                <w:rFonts w:asciiTheme="minorHAnsi" w:hAnsiTheme="minorHAnsi" w:cstheme="minorHAnsi"/>
                <w:szCs w:val="22"/>
              </w:rPr>
            </w:pPr>
            <w:r>
              <w:rPr>
                <w:rFonts w:asciiTheme="minorHAnsi" w:hAnsiTheme="minorHAnsi" w:cs="Arial"/>
                <w:szCs w:val="22"/>
              </w:rPr>
              <w:t xml:space="preserve">. </w:t>
            </w:r>
            <w:r w:rsidR="00216519">
              <w:rPr>
                <w:rFonts w:asciiTheme="minorHAnsi" w:hAnsiTheme="minorHAnsi" w:cs="Arial"/>
                <w:szCs w:val="22"/>
              </w:rPr>
              <w:t xml:space="preserve"> </w:t>
            </w:r>
            <w:r w:rsidRPr="00FB7894">
              <w:rPr>
                <w:rFonts w:asciiTheme="minorHAnsi" w:hAnsiTheme="minorHAnsi" w:cs="Arial"/>
                <w:szCs w:val="22"/>
              </w:rPr>
              <w:t>Note de capitalisation sur la phase pilote</w:t>
            </w:r>
          </w:p>
        </w:tc>
        <w:tc>
          <w:tcPr>
            <w:tcW w:w="2565" w:type="dxa"/>
          </w:tcPr>
          <w:p w14:paraId="71EF2A2E" w14:textId="77777777" w:rsidR="00A16628" w:rsidRDefault="00A16628" w:rsidP="00B834B1">
            <w:pPr>
              <w:pStyle w:val="u"/>
              <w:widowControl w:val="0"/>
              <w:ind w:left="0"/>
              <w:rPr>
                <w:rFonts w:asciiTheme="minorHAnsi" w:hAnsiTheme="minorHAnsi" w:cstheme="minorHAnsi"/>
                <w:szCs w:val="22"/>
              </w:rPr>
            </w:pPr>
          </w:p>
        </w:tc>
      </w:tr>
      <w:tr w:rsidR="00A16628" w14:paraId="49A4F73A" w14:textId="77777777" w:rsidTr="00B834B1">
        <w:tc>
          <w:tcPr>
            <w:tcW w:w="9174" w:type="dxa"/>
            <w:gridSpan w:val="3"/>
            <w:shd w:val="clear" w:color="auto" w:fill="D9D9D9" w:themeFill="background1" w:themeFillShade="D9"/>
          </w:tcPr>
          <w:p w14:paraId="3F8AC499" w14:textId="77777777" w:rsidR="00A16628" w:rsidRPr="00721588" w:rsidRDefault="00A16628" w:rsidP="00B834B1">
            <w:pPr>
              <w:pStyle w:val="u"/>
              <w:widowControl w:val="0"/>
              <w:ind w:left="0"/>
              <w:rPr>
                <w:rFonts w:asciiTheme="minorHAnsi" w:hAnsiTheme="minorHAnsi" w:cstheme="minorHAnsi"/>
                <w:b/>
                <w:szCs w:val="22"/>
              </w:rPr>
            </w:pPr>
            <w:r w:rsidRPr="00721588">
              <w:rPr>
                <w:rFonts w:asciiTheme="minorHAnsi" w:hAnsiTheme="minorHAnsi" w:cstheme="minorHAnsi"/>
                <w:b/>
                <w:szCs w:val="22"/>
              </w:rPr>
              <w:t>Livrables finaux</w:t>
            </w:r>
          </w:p>
        </w:tc>
      </w:tr>
      <w:tr w:rsidR="00A16628" w14:paraId="717EE934" w14:textId="77777777" w:rsidTr="00B834B1">
        <w:tc>
          <w:tcPr>
            <w:tcW w:w="1365" w:type="dxa"/>
          </w:tcPr>
          <w:p w14:paraId="58AD3726" w14:textId="77777777" w:rsidR="00A16628" w:rsidRDefault="00A16628" w:rsidP="00B834B1">
            <w:pPr>
              <w:pStyle w:val="u"/>
              <w:widowControl w:val="0"/>
              <w:ind w:left="0"/>
              <w:rPr>
                <w:rFonts w:asciiTheme="minorHAnsi" w:hAnsiTheme="minorHAnsi" w:cstheme="minorHAnsi"/>
                <w:szCs w:val="22"/>
              </w:rPr>
            </w:pPr>
            <w:r>
              <w:rPr>
                <w:rFonts w:asciiTheme="minorHAnsi" w:hAnsiTheme="minorHAnsi" w:cstheme="minorHAnsi"/>
                <w:szCs w:val="22"/>
              </w:rPr>
              <w:t>Postes</w:t>
            </w:r>
          </w:p>
        </w:tc>
        <w:tc>
          <w:tcPr>
            <w:tcW w:w="5244" w:type="dxa"/>
          </w:tcPr>
          <w:p w14:paraId="082986CC" w14:textId="77777777" w:rsidR="00A16628" w:rsidRDefault="00A16628" w:rsidP="00B834B1">
            <w:pPr>
              <w:pStyle w:val="u"/>
              <w:widowControl w:val="0"/>
              <w:ind w:left="0"/>
              <w:rPr>
                <w:rFonts w:asciiTheme="minorHAnsi" w:hAnsiTheme="minorHAnsi" w:cstheme="minorHAnsi"/>
                <w:szCs w:val="22"/>
              </w:rPr>
            </w:pPr>
            <w:r>
              <w:rPr>
                <w:rFonts w:asciiTheme="minorHAnsi" w:hAnsiTheme="minorHAnsi" w:cstheme="minorHAnsi"/>
                <w:szCs w:val="22"/>
              </w:rPr>
              <w:t>Livrables</w:t>
            </w:r>
          </w:p>
        </w:tc>
        <w:tc>
          <w:tcPr>
            <w:tcW w:w="2565" w:type="dxa"/>
          </w:tcPr>
          <w:p w14:paraId="3C24F95B" w14:textId="77777777" w:rsidR="00A16628" w:rsidRDefault="00A16628" w:rsidP="00B834B1">
            <w:pPr>
              <w:pStyle w:val="u"/>
              <w:widowControl w:val="0"/>
              <w:ind w:left="0"/>
              <w:rPr>
                <w:rFonts w:asciiTheme="minorHAnsi" w:hAnsiTheme="minorHAnsi" w:cstheme="minorHAnsi"/>
                <w:szCs w:val="22"/>
              </w:rPr>
            </w:pPr>
            <w:r>
              <w:rPr>
                <w:rFonts w:asciiTheme="minorHAnsi" w:hAnsiTheme="minorHAnsi" w:cstheme="minorHAnsi"/>
                <w:szCs w:val="22"/>
              </w:rPr>
              <w:t>Délai de remise du livrable</w:t>
            </w:r>
          </w:p>
        </w:tc>
      </w:tr>
      <w:tr w:rsidR="00A16628" w14:paraId="77B69272" w14:textId="77777777" w:rsidTr="00B834B1">
        <w:tc>
          <w:tcPr>
            <w:tcW w:w="1365" w:type="dxa"/>
          </w:tcPr>
          <w:p w14:paraId="2CC5653B" w14:textId="26578D03" w:rsidR="00A16628" w:rsidRDefault="00A16628" w:rsidP="00216519">
            <w:pPr>
              <w:pStyle w:val="u"/>
              <w:widowControl w:val="0"/>
              <w:ind w:left="0"/>
              <w:rPr>
                <w:rFonts w:asciiTheme="minorHAnsi" w:hAnsiTheme="minorHAnsi" w:cstheme="minorHAnsi"/>
                <w:szCs w:val="22"/>
              </w:rPr>
            </w:pPr>
            <w:r>
              <w:rPr>
                <w:rFonts w:asciiTheme="minorHAnsi" w:hAnsiTheme="minorHAnsi" w:cstheme="minorHAnsi"/>
                <w:szCs w:val="22"/>
              </w:rPr>
              <w:t xml:space="preserve">Etape </w:t>
            </w:r>
            <w:r w:rsidR="00216519">
              <w:rPr>
                <w:rFonts w:asciiTheme="minorHAnsi" w:hAnsiTheme="minorHAnsi" w:cstheme="minorHAnsi"/>
                <w:szCs w:val="22"/>
              </w:rPr>
              <w:t>7</w:t>
            </w:r>
          </w:p>
        </w:tc>
        <w:tc>
          <w:tcPr>
            <w:tcW w:w="5244" w:type="dxa"/>
          </w:tcPr>
          <w:p w14:paraId="2BC94D4B" w14:textId="77777777" w:rsidR="00A16628" w:rsidRDefault="00A16628" w:rsidP="00B834B1">
            <w:pPr>
              <w:pStyle w:val="u"/>
              <w:widowControl w:val="0"/>
              <w:ind w:left="0"/>
              <w:rPr>
                <w:rFonts w:asciiTheme="minorHAnsi" w:hAnsiTheme="minorHAnsi" w:cstheme="minorHAnsi"/>
                <w:szCs w:val="22"/>
              </w:rPr>
            </w:pPr>
            <w:r>
              <w:rPr>
                <w:rFonts w:asciiTheme="minorHAnsi" w:hAnsiTheme="minorHAnsi" w:cstheme="minorHAnsi"/>
                <w:szCs w:val="22"/>
              </w:rPr>
              <w:t>Rapport final de mission avec recommandations</w:t>
            </w:r>
          </w:p>
        </w:tc>
        <w:tc>
          <w:tcPr>
            <w:tcW w:w="2565" w:type="dxa"/>
          </w:tcPr>
          <w:p w14:paraId="64A70D50" w14:textId="77777777" w:rsidR="00A16628" w:rsidRDefault="00A16628" w:rsidP="00B834B1">
            <w:pPr>
              <w:pStyle w:val="u"/>
              <w:widowControl w:val="0"/>
              <w:ind w:left="0"/>
              <w:rPr>
                <w:rFonts w:asciiTheme="minorHAnsi" w:hAnsiTheme="minorHAnsi" w:cstheme="minorHAnsi"/>
                <w:szCs w:val="22"/>
              </w:rPr>
            </w:pPr>
          </w:p>
        </w:tc>
      </w:tr>
    </w:tbl>
    <w:p w14:paraId="6B71D55E" w14:textId="77777777" w:rsidR="003F7A50" w:rsidRDefault="003C00B3">
      <w:pPr>
        <w:pStyle w:val="Titre2"/>
        <w:spacing w:before="120" w:after="60"/>
        <w:rPr>
          <w:rFonts w:asciiTheme="minorHAnsi" w:hAnsiTheme="minorHAnsi" w:cstheme="minorHAnsi"/>
          <w:sz w:val="22"/>
          <w:szCs w:val="22"/>
        </w:rPr>
      </w:pPr>
      <w:bookmarkStart w:id="39" w:name="_Toc392669642"/>
      <w:bookmarkStart w:id="40" w:name="_Toc205534944"/>
      <w:bookmarkStart w:id="41" w:name="_Toc392669644"/>
      <w:bookmarkEnd w:id="38"/>
      <w:r>
        <w:rPr>
          <w:rFonts w:asciiTheme="minorHAnsi" w:hAnsiTheme="minorHAnsi" w:cstheme="minorHAnsi"/>
          <w:sz w:val="22"/>
          <w:szCs w:val="22"/>
        </w:rPr>
        <w:lastRenderedPageBreak/>
        <w:t>Expert en charge de l’exécution de la mission</w:t>
      </w:r>
      <w:bookmarkEnd w:id="39"/>
      <w:bookmarkEnd w:id="40"/>
    </w:p>
    <w:p w14:paraId="4752D1FF" w14:textId="77777777" w:rsidR="003F7A50" w:rsidRDefault="003C00B3">
      <w:pPr>
        <w:pStyle w:val="v"/>
        <w:widowControl w:val="0"/>
        <w:spacing w:before="120"/>
        <w:ind w:left="556" w:firstLine="0"/>
        <w:rPr>
          <w:rFonts w:asciiTheme="minorHAnsi" w:hAnsiTheme="minorHAnsi" w:cstheme="minorHAnsi"/>
          <w:szCs w:val="22"/>
        </w:rPr>
      </w:pPr>
      <w:r w:rsidRPr="00821904">
        <w:rPr>
          <w:rFonts w:asciiTheme="minorHAnsi" w:hAnsiTheme="minorHAnsi" w:cstheme="minorHAnsi"/>
          <w:szCs w:val="22"/>
        </w:rPr>
        <w:t xml:space="preserve">La mission d’expertise doit être assurée par un (ou plusieurs) expert(s) désigné(s) dont le CV est annexé au présent </w:t>
      </w:r>
      <w:r w:rsidRPr="00821904">
        <w:rPr>
          <w:rFonts w:asciiTheme="minorHAnsi" w:hAnsiTheme="minorHAnsi" w:cstheme="minorHAnsi"/>
          <w:smallCaps/>
          <w:szCs w:val="22"/>
        </w:rPr>
        <w:t>Contrat</w:t>
      </w:r>
      <w:r w:rsidRPr="00821904">
        <w:rPr>
          <w:rFonts w:asciiTheme="minorHAnsi" w:hAnsiTheme="minorHAnsi" w:cstheme="minorHAnsi"/>
          <w:szCs w:val="22"/>
        </w:rPr>
        <w:t>.</w:t>
      </w:r>
    </w:p>
    <w:p w14:paraId="4F4EFC80" w14:textId="77777777" w:rsidR="003F7A50" w:rsidRDefault="003C00B3">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En conséquence, le </w:t>
      </w:r>
      <w:r>
        <w:rPr>
          <w:rFonts w:asciiTheme="minorHAnsi" w:hAnsiTheme="minorHAnsi" w:cstheme="minorHAnsi"/>
          <w:smallCaps/>
          <w:sz w:val="22"/>
          <w:szCs w:val="22"/>
        </w:rPr>
        <w:t>Contractant</w:t>
      </w:r>
      <w:r>
        <w:rPr>
          <w:rFonts w:asciiTheme="minorHAnsi" w:hAnsiTheme="minorHAnsi" w:cstheme="minorHAnsi"/>
          <w:sz w:val="22"/>
          <w:szCs w:val="22"/>
        </w:rPr>
        <w:t xml:space="preserve"> ne pourra substituer un expert désigné par un autre, sur la mise en œuvre des prestations qui lui étaient attribuées sans l’accord préalable écrit d’</w:t>
      </w:r>
      <w:r>
        <w:rPr>
          <w:rFonts w:asciiTheme="minorHAnsi" w:hAnsiTheme="minorHAnsi" w:cstheme="minorHAnsi"/>
          <w:smallCaps/>
          <w:sz w:val="22"/>
          <w:szCs w:val="22"/>
        </w:rPr>
        <w:t>EXPERTISE FRANCE</w:t>
      </w:r>
      <w:r>
        <w:rPr>
          <w:rFonts w:asciiTheme="minorHAnsi" w:hAnsiTheme="minorHAnsi" w:cstheme="minorHAnsi"/>
          <w:sz w:val="22"/>
          <w:szCs w:val="22"/>
        </w:rPr>
        <w:t xml:space="preserve">. </w:t>
      </w:r>
    </w:p>
    <w:p w14:paraId="2439A4AD" w14:textId="77777777" w:rsidR="003F7A50" w:rsidRDefault="003C00B3">
      <w:pPr>
        <w:pStyle w:val="Titre2"/>
        <w:spacing w:before="120" w:after="60"/>
        <w:rPr>
          <w:rFonts w:asciiTheme="minorHAnsi" w:hAnsiTheme="minorHAnsi" w:cstheme="minorHAnsi"/>
          <w:sz w:val="22"/>
          <w:szCs w:val="22"/>
        </w:rPr>
      </w:pPr>
      <w:bookmarkStart w:id="42" w:name="_Toc205534945"/>
      <w:r>
        <w:rPr>
          <w:rFonts w:asciiTheme="minorHAnsi" w:hAnsiTheme="minorHAnsi" w:cstheme="minorHAnsi"/>
          <w:sz w:val="22"/>
          <w:szCs w:val="22"/>
        </w:rPr>
        <w:t>Lieu d’exécution</w:t>
      </w:r>
      <w:bookmarkEnd w:id="41"/>
      <w:bookmarkEnd w:id="42"/>
    </w:p>
    <w:p w14:paraId="116D6C5A" w14:textId="2A6ED023" w:rsidR="003F7A50" w:rsidRDefault="003C00B3">
      <w:pPr>
        <w:pStyle w:val="u"/>
        <w:widowControl w:val="0"/>
        <w:spacing w:before="120"/>
        <w:ind w:left="561"/>
        <w:rPr>
          <w:rFonts w:asciiTheme="minorHAnsi" w:hAnsiTheme="minorHAnsi" w:cstheme="minorHAnsi"/>
          <w:szCs w:val="22"/>
        </w:rPr>
      </w:pPr>
      <w:r>
        <w:rPr>
          <w:rFonts w:asciiTheme="minorHAnsi" w:hAnsiTheme="minorHAnsi" w:cstheme="minorHAnsi"/>
          <w:szCs w:val="22"/>
        </w:rPr>
        <w:t>Les prestations seront exécutées en</w:t>
      </w:r>
      <w:r w:rsidR="00C571AA">
        <w:rPr>
          <w:rFonts w:asciiTheme="minorHAnsi" w:hAnsiTheme="minorHAnsi" w:cstheme="minorHAnsi"/>
          <w:szCs w:val="22"/>
        </w:rPr>
        <w:t xml:space="preserve"> Mauritanie, à Nouakchott et </w:t>
      </w:r>
      <w:r w:rsidR="00216519">
        <w:rPr>
          <w:rFonts w:asciiTheme="minorHAnsi" w:hAnsiTheme="minorHAnsi" w:cstheme="minorHAnsi"/>
          <w:szCs w:val="22"/>
        </w:rPr>
        <w:t>dans le Brakna</w:t>
      </w:r>
      <w:r w:rsidRPr="00821904">
        <w:rPr>
          <w:rFonts w:asciiTheme="minorHAnsi" w:hAnsiTheme="minorHAnsi" w:cstheme="minorHAnsi"/>
          <w:szCs w:val="22"/>
        </w:rPr>
        <w:t>.</w:t>
      </w:r>
    </w:p>
    <w:p w14:paraId="3D486C7F" w14:textId="77777777" w:rsidR="003F7A50" w:rsidRDefault="003C00B3">
      <w:pPr>
        <w:pStyle w:val="Titre2"/>
        <w:spacing w:before="240" w:after="60"/>
        <w:jc w:val="both"/>
        <w:rPr>
          <w:rFonts w:asciiTheme="minorHAnsi" w:hAnsiTheme="minorHAnsi" w:cstheme="minorHAnsi"/>
          <w:sz w:val="22"/>
          <w:szCs w:val="22"/>
        </w:rPr>
      </w:pPr>
      <w:bookmarkStart w:id="43" w:name="_Toc205534946"/>
      <w:bookmarkStart w:id="44" w:name="_Toc392669645"/>
      <w:r>
        <w:rPr>
          <w:rFonts w:asciiTheme="minorHAnsi" w:hAnsiTheme="minorHAnsi" w:cstheme="minorHAnsi"/>
          <w:sz w:val="22"/>
          <w:szCs w:val="22"/>
        </w:rPr>
        <w:t>Langue du contrat</w:t>
      </w:r>
      <w:bookmarkEnd w:id="43"/>
    </w:p>
    <w:p w14:paraId="1E7710F1" w14:textId="77777777" w:rsidR="003F7A50" w:rsidRDefault="003C00B3">
      <w:pPr>
        <w:ind w:left="567"/>
        <w:rPr>
          <w:rFonts w:asciiTheme="minorHAnsi" w:eastAsia="Times New Roman" w:hAnsiTheme="minorHAnsi" w:cstheme="minorHAnsi"/>
          <w:sz w:val="22"/>
          <w:szCs w:val="22"/>
        </w:rPr>
      </w:pPr>
      <w:r>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58D1A7FE" w14:textId="77777777" w:rsidR="003F7A50" w:rsidRDefault="003C00B3">
      <w:pPr>
        <w:pStyle w:val="Titre2"/>
        <w:spacing w:before="120" w:after="60"/>
        <w:jc w:val="both"/>
        <w:rPr>
          <w:rFonts w:asciiTheme="minorHAnsi" w:hAnsiTheme="minorHAnsi" w:cstheme="minorHAnsi"/>
          <w:sz w:val="22"/>
          <w:szCs w:val="22"/>
        </w:rPr>
      </w:pPr>
      <w:bookmarkStart w:id="45" w:name="_Toc205534947"/>
      <w:r>
        <w:rPr>
          <w:rFonts w:asciiTheme="minorHAnsi" w:hAnsiTheme="minorHAnsi" w:cstheme="minorHAnsi"/>
          <w:sz w:val="22"/>
          <w:szCs w:val="22"/>
        </w:rPr>
        <w:t xml:space="preserve">Engagement du </w:t>
      </w:r>
      <w:bookmarkEnd w:id="44"/>
      <w:r>
        <w:rPr>
          <w:rFonts w:asciiTheme="minorHAnsi" w:hAnsiTheme="minorHAnsi" w:cstheme="minorHAnsi"/>
          <w:smallCaps/>
          <w:sz w:val="22"/>
          <w:szCs w:val="22"/>
        </w:rPr>
        <w:t>Contractant</w:t>
      </w:r>
      <w:bookmarkEnd w:id="45"/>
    </w:p>
    <w:p w14:paraId="7E26AF2F" w14:textId="77777777" w:rsidR="003F7A50" w:rsidRDefault="003C00B3">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est tenu par une </w:t>
      </w:r>
      <w:r>
        <w:rPr>
          <w:rFonts w:asciiTheme="minorHAnsi" w:hAnsiTheme="minorHAnsi" w:cstheme="minorHAnsi"/>
          <w:szCs w:val="22"/>
          <w:u w:val="single"/>
        </w:rPr>
        <w:t>obligation de résultat</w:t>
      </w:r>
      <w:r>
        <w:rPr>
          <w:rFonts w:asciiTheme="minorHAnsi" w:hAnsiTheme="minorHAnsi" w:cstheme="minorHAnsi"/>
          <w:szCs w:val="22"/>
        </w:rPr>
        <w:t xml:space="preserve"> et s’engage à :</w:t>
      </w:r>
    </w:p>
    <w:p w14:paraId="2D1B9E34" w14:textId="77777777" w:rsidR="003F7A50" w:rsidRDefault="003C00B3" w:rsidP="00E252C7">
      <w:pPr>
        <w:pStyle w:val="u"/>
        <w:widowControl w:val="0"/>
        <w:numPr>
          <w:ilvl w:val="0"/>
          <w:numId w:val="8"/>
        </w:numPr>
        <w:spacing w:before="60"/>
        <w:ind w:left="1423" w:hanging="357"/>
        <w:rPr>
          <w:rFonts w:asciiTheme="minorHAnsi" w:hAnsiTheme="minorHAnsi" w:cstheme="minorHAnsi"/>
          <w:szCs w:val="22"/>
        </w:rPr>
      </w:pPr>
      <w:proofErr w:type="gramStart"/>
      <w:r>
        <w:rPr>
          <w:rFonts w:asciiTheme="minorHAnsi" w:hAnsiTheme="minorHAnsi" w:cstheme="minorHAnsi"/>
          <w:szCs w:val="22"/>
        </w:rPr>
        <w:t>se</w:t>
      </w:r>
      <w:proofErr w:type="gramEnd"/>
      <w:r>
        <w:rPr>
          <w:rFonts w:asciiTheme="minorHAnsi" w:hAnsiTheme="minorHAnsi" w:cstheme="minorHAnsi"/>
          <w:szCs w:val="22"/>
        </w:rPr>
        <w:t xml:space="preserve"> conformer au cahier des charges </w:t>
      </w:r>
      <w:r>
        <w:rPr>
          <w:rFonts w:asciiTheme="minorHAnsi" w:hAnsiTheme="minorHAnsi" w:cstheme="minorHAnsi"/>
          <w:smallCaps/>
          <w:szCs w:val="22"/>
        </w:rPr>
        <w:t>;</w:t>
      </w:r>
    </w:p>
    <w:p w14:paraId="1790FBBF" w14:textId="77777777" w:rsidR="003F7A50" w:rsidRDefault="003C00B3" w:rsidP="00E252C7">
      <w:pPr>
        <w:pStyle w:val="u"/>
        <w:widowControl w:val="0"/>
        <w:numPr>
          <w:ilvl w:val="0"/>
          <w:numId w:val="8"/>
        </w:numPr>
        <w:spacing w:before="60"/>
        <w:ind w:left="1423" w:hanging="357"/>
        <w:rPr>
          <w:rFonts w:asciiTheme="minorHAnsi" w:hAnsiTheme="minorHAnsi" w:cstheme="minorHAnsi"/>
          <w:szCs w:val="22"/>
        </w:rPr>
      </w:pPr>
      <w:proofErr w:type="gramStart"/>
      <w:r>
        <w:rPr>
          <w:rFonts w:asciiTheme="minorHAnsi" w:hAnsiTheme="minorHAnsi" w:cstheme="minorHAnsi"/>
          <w:szCs w:val="22"/>
        </w:rPr>
        <w:t>signaler</w:t>
      </w:r>
      <w:proofErr w:type="gramEnd"/>
      <w:r>
        <w:rPr>
          <w:rFonts w:asciiTheme="minorHAnsi" w:hAnsiTheme="minorHAnsi" w:cstheme="minorHAnsi"/>
          <w:szCs w:val="22"/>
        </w:rPr>
        <w:t xml:space="preserve"> immédiatement à </w:t>
      </w:r>
      <w:r>
        <w:rPr>
          <w:rFonts w:asciiTheme="minorHAnsi" w:hAnsiTheme="minorHAnsi" w:cstheme="minorHAnsi"/>
          <w:smallCaps/>
          <w:szCs w:val="22"/>
        </w:rPr>
        <w:t>Expertise France</w:t>
      </w:r>
      <w:r>
        <w:rPr>
          <w:rFonts w:asciiTheme="minorHAnsi" w:hAnsiTheme="minorHAnsi" w:cstheme="minorHAnsi"/>
          <w:szCs w:val="22"/>
        </w:rPr>
        <w:t xml:space="preserve"> par écrit toute communication ou instruction relative aux prestations qui lui parviendrait du </w:t>
      </w:r>
      <w:r>
        <w:rPr>
          <w:rFonts w:asciiTheme="minorHAnsi" w:hAnsiTheme="minorHAnsi" w:cstheme="minorHAnsi"/>
          <w:smallCaps/>
          <w:szCs w:val="22"/>
        </w:rPr>
        <w:t>Client</w:t>
      </w:r>
      <w:r>
        <w:rPr>
          <w:rFonts w:asciiTheme="minorHAnsi" w:hAnsiTheme="minorHAnsi" w:cstheme="minorHAnsi"/>
          <w:szCs w:val="22"/>
        </w:rPr>
        <w:t xml:space="preserve"> (pays ou administration bénéficiaire) ou d’un tiers, et à ne se conformer à ladite communication ou instruction qu’après entretien avec </w:t>
      </w:r>
      <w:r>
        <w:rPr>
          <w:rFonts w:asciiTheme="minorHAnsi" w:hAnsiTheme="minorHAnsi" w:cstheme="minorHAnsi"/>
          <w:smallCaps/>
          <w:szCs w:val="22"/>
        </w:rPr>
        <w:t>Expertise France</w:t>
      </w:r>
      <w:r>
        <w:rPr>
          <w:rFonts w:asciiTheme="minorHAnsi" w:hAnsiTheme="minorHAnsi" w:cstheme="minorHAnsi"/>
          <w:szCs w:val="22"/>
        </w:rPr>
        <w:t xml:space="preserve"> et avoir reçu son accord écrit ;</w:t>
      </w:r>
    </w:p>
    <w:p w14:paraId="30169379" w14:textId="77777777" w:rsidR="003F7A50" w:rsidRDefault="003C00B3" w:rsidP="00E252C7">
      <w:pPr>
        <w:pStyle w:val="u"/>
        <w:widowControl w:val="0"/>
        <w:numPr>
          <w:ilvl w:val="0"/>
          <w:numId w:val="8"/>
        </w:numPr>
        <w:spacing w:before="60"/>
        <w:ind w:left="1423" w:hanging="357"/>
        <w:rPr>
          <w:rFonts w:asciiTheme="minorHAnsi" w:hAnsiTheme="minorHAnsi" w:cstheme="minorHAnsi"/>
          <w:szCs w:val="22"/>
        </w:rPr>
      </w:pPr>
      <w:proofErr w:type="gramStart"/>
      <w:r>
        <w:rPr>
          <w:rFonts w:asciiTheme="minorHAnsi" w:hAnsiTheme="minorHAnsi" w:cstheme="minorHAnsi"/>
          <w:szCs w:val="22"/>
        </w:rPr>
        <w:t>signaler</w:t>
      </w:r>
      <w:proofErr w:type="gramEnd"/>
      <w:r>
        <w:rPr>
          <w:rFonts w:asciiTheme="minorHAnsi" w:hAnsiTheme="minorHAnsi" w:cstheme="minorHAnsi"/>
          <w:szCs w:val="22"/>
        </w:rPr>
        <w:t xml:space="preserve"> toute difficulté, de quelque nature que ce soit, qu’il serait susceptible de rencontrer dans l’exécution des obligations qui lui incombent au titre du </w:t>
      </w:r>
      <w:r>
        <w:rPr>
          <w:rFonts w:asciiTheme="minorHAnsi" w:hAnsiTheme="minorHAnsi" w:cstheme="minorHAnsi"/>
          <w:smallCaps/>
          <w:szCs w:val="22"/>
        </w:rPr>
        <w:t>Contrat</w:t>
      </w:r>
      <w:r>
        <w:rPr>
          <w:rFonts w:asciiTheme="minorHAnsi" w:hAnsiTheme="minorHAnsi" w:cstheme="minorHAnsi"/>
          <w:szCs w:val="22"/>
        </w:rPr>
        <w:t> ;</w:t>
      </w:r>
    </w:p>
    <w:p w14:paraId="6D244E90" w14:textId="77777777" w:rsidR="003F7A50" w:rsidRDefault="003C00B3" w:rsidP="00E252C7">
      <w:pPr>
        <w:pStyle w:val="u"/>
        <w:widowControl w:val="0"/>
        <w:numPr>
          <w:ilvl w:val="0"/>
          <w:numId w:val="8"/>
        </w:numPr>
        <w:spacing w:before="60"/>
        <w:ind w:left="1423" w:hanging="357"/>
        <w:rPr>
          <w:rFonts w:asciiTheme="minorHAnsi" w:hAnsiTheme="minorHAnsi" w:cstheme="minorHAnsi"/>
          <w:szCs w:val="22"/>
        </w:rPr>
      </w:pPr>
      <w:proofErr w:type="gramStart"/>
      <w:r>
        <w:rPr>
          <w:rFonts w:asciiTheme="minorHAnsi" w:hAnsiTheme="minorHAnsi" w:cstheme="minorHAnsi"/>
          <w:szCs w:val="22"/>
        </w:rPr>
        <w:t>respecter</w:t>
      </w:r>
      <w:proofErr w:type="gramEnd"/>
      <w:r>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Pr>
          <w:rFonts w:asciiTheme="minorHAnsi" w:hAnsiTheme="minorHAnsi" w:cstheme="minorHAnsi"/>
          <w:smallCaps/>
          <w:szCs w:val="22"/>
        </w:rPr>
        <w:t>expertise France</w:t>
      </w:r>
      <w:r>
        <w:rPr>
          <w:rFonts w:asciiTheme="minorHAnsi" w:hAnsiTheme="minorHAnsi" w:cstheme="minorHAnsi"/>
          <w:szCs w:val="22"/>
        </w:rPr>
        <w:t>, de sorte qu’</w:t>
      </w:r>
      <w:r>
        <w:rPr>
          <w:rFonts w:asciiTheme="minorHAnsi" w:hAnsiTheme="minorHAnsi" w:cstheme="minorHAnsi"/>
          <w:smallCaps/>
          <w:szCs w:val="22"/>
        </w:rPr>
        <w:t>expertise France</w:t>
      </w:r>
      <w:r>
        <w:rPr>
          <w:rFonts w:asciiTheme="minorHAnsi" w:hAnsiTheme="minorHAnsi" w:cstheme="minorHAnsi"/>
          <w:szCs w:val="22"/>
        </w:rPr>
        <w:t xml:space="preserve"> ne soit pas mise en cause à cet égard ni par le </w:t>
      </w:r>
      <w:r>
        <w:rPr>
          <w:rFonts w:asciiTheme="minorHAnsi" w:hAnsiTheme="minorHAnsi" w:cstheme="minorHAnsi"/>
          <w:smallCaps/>
          <w:szCs w:val="22"/>
        </w:rPr>
        <w:t>Client</w:t>
      </w:r>
      <w:r>
        <w:rPr>
          <w:rFonts w:asciiTheme="minorHAnsi" w:hAnsiTheme="minorHAnsi" w:cstheme="minorHAnsi"/>
          <w:szCs w:val="22"/>
        </w:rPr>
        <w:t>, ni par tout autre interlocuteur désigné par ce dernier ;</w:t>
      </w:r>
    </w:p>
    <w:p w14:paraId="24E6E0B4" w14:textId="77777777" w:rsidR="003F7A50" w:rsidRDefault="003C00B3" w:rsidP="00E252C7">
      <w:pPr>
        <w:pStyle w:val="u"/>
        <w:widowControl w:val="0"/>
        <w:numPr>
          <w:ilvl w:val="0"/>
          <w:numId w:val="8"/>
        </w:numPr>
        <w:spacing w:before="60"/>
        <w:ind w:left="1423" w:hanging="357"/>
        <w:rPr>
          <w:rFonts w:asciiTheme="minorHAnsi" w:hAnsiTheme="minorHAnsi" w:cstheme="minorHAnsi"/>
          <w:szCs w:val="22"/>
        </w:rPr>
      </w:pPr>
      <w:proofErr w:type="gramStart"/>
      <w:r>
        <w:rPr>
          <w:rFonts w:asciiTheme="minorHAnsi" w:hAnsiTheme="minorHAnsi" w:cstheme="minorHAnsi"/>
          <w:szCs w:val="22"/>
        </w:rPr>
        <w:t>protéger</w:t>
      </w:r>
      <w:proofErr w:type="gramEnd"/>
      <w:r>
        <w:rPr>
          <w:rFonts w:asciiTheme="minorHAnsi" w:hAnsiTheme="minorHAnsi" w:cstheme="minorHAnsi"/>
          <w:szCs w:val="22"/>
        </w:rPr>
        <w:t xml:space="preserve"> au mieux les intérêts d’</w:t>
      </w:r>
      <w:r>
        <w:rPr>
          <w:rFonts w:asciiTheme="minorHAnsi" w:hAnsiTheme="minorHAnsi" w:cstheme="minorHAnsi"/>
          <w:smallCaps/>
          <w:szCs w:val="22"/>
        </w:rPr>
        <w:t>expertise France</w:t>
      </w:r>
      <w:r>
        <w:rPr>
          <w:rFonts w:asciiTheme="minorHAnsi" w:hAnsiTheme="minorHAnsi" w:cstheme="minorHAnsi"/>
          <w:szCs w:val="22"/>
        </w:rPr>
        <w:t xml:space="preserve"> vis-à-vis du </w:t>
      </w:r>
      <w:r>
        <w:rPr>
          <w:rFonts w:asciiTheme="minorHAnsi" w:hAnsiTheme="minorHAnsi" w:cstheme="minorHAnsi"/>
          <w:smallCaps/>
          <w:szCs w:val="22"/>
        </w:rPr>
        <w:t>Client</w:t>
      </w:r>
      <w:r>
        <w:rPr>
          <w:rFonts w:asciiTheme="minorHAnsi" w:hAnsiTheme="minorHAnsi" w:cstheme="minorHAnsi"/>
          <w:szCs w:val="22"/>
        </w:rPr>
        <w:t> ;</w:t>
      </w:r>
    </w:p>
    <w:p w14:paraId="48470C91" w14:textId="77777777" w:rsidR="003F7A50" w:rsidRDefault="003C00B3" w:rsidP="00E252C7">
      <w:pPr>
        <w:pStyle w:val="u"/>
        <w:widowControl w:val="0"/>
        <w:numPr>
          <w:ilvl w:val="0"/>
          <w:numId w:val="8"/>
        </w:numPr>
        <w:spacing w:before="60"/>
        <w:ind w:left="1423" w:hanging="357"/>
        <w:rPr>
          <w:rFonts w:asciiTheme="minorHAnsi" w:hAnsiTheme="minorHAnsi" w:cstheme="minorHAnsi"/>
          <w:szCs w:val="22"/>
        </w:rPr>
      </w:pPr>
      <w:proofErr w:type="gramStart"/>
      <w:r>
        <w:rPr>
          <w:rFonts w:asciiTheme="minorHAnsi" w:hAnsiTheme="minorHAnsi" w:cstheme="minorHAnsi"/>
          <w:szCs w:val="22"/>
        </w:rPr>
        <w:t>se</w:t>
      </w:r>
      <w:proofErr w:type="gramEnd"/>
      <w:r>
        <w:rPr>
          <w:rFonts w:asciiTheme="minorHAnsi" w:hAnsiTheme="minorHAnsi" w:cstheme="minorHAnsi"/>
          <w:szCs w:val="22"/>
        </w:rPr>
        <w:t xml:space="preserve"> comporter en conseiller loyal vis-à-vis d’</w:t>
      </w:r>
      <w:r>
        <w:rPr>
          <w:rFonts w:asciiTheme="minorHAnsi" w:hAnsiTheme="minorHAnsi" w:cstheme="minorHAnsi"/>
          <w:smallCaps/>
          <w:szCs w:val="22"/>
        </w:rPr>
        <w:t>expertise France</w:t>
      </w:r>
      <w:r>
        <w:rPr>
          <w:rFonts w:asciiTheme="minorHAnsi" w:hAnsiTheme="minorHAnsi" w:cstheme="minorHAnsi"/>
          <w:szCs w:val="22"/>
        </w:rPr>
        <w:t> ;</w:t>
      </w:r>
    </w:p>
    <w:p w14:paraId="68B9F2D6" w14:textId="77777777" w:rsidR="003F7A50" w:rsidRDefault="003C00B3" w:rsidP="00E252C7">
      <w:pPr>
        <w:pStyle w:val="u"/>
        <w:widowControl w:val="0"/>
        <w:numPr>
          <w:ilvl w:val="0"/>
          <w:numId w:val="8"/>
        </w:numPr>
        <w:spacing w:before="60"/>
        <w:ind w:left="1423" w:hanging="357"/>
        <w:rPr>
          <w:rFonts w:asciiTheme="minorHAnsi" w:hAnsiTheme="minorHAnsi" w:cstheme="minorHAnsi"/>
          <w:szCs w:val="22"/>
        </w:rPr>
      </w:pPr>
      <w:proofErr w:type="gramStart"/>
      <w:r>
        <w:rPr>
          <w:rFonts w:asciiTheme="minorHAnsi" w:hAnsiTheme="minorHAnsi" w:cstheme="minorHAnsi"/>
          <w:szCs w:val="22"/>
        </w:rPr>
        <w:t>se</w:t>
      </w:r>
      <w:proofErr w:type="gramEnd"/>
      <w:r>
        <w:rPr>
          <w:rFonts w:asciiTheme="minorHAnsi" w:hAnsiTheme="minorHAnsi" w:cstheme="minorHAnsi"/>
          <w:szCs w:val="22"/>
        </w:rPr>
        <w:t xml:space="preserve"> présenter vis-à-vis du </w:t>
      </w:r>
      <w:r>
        <w:rPr>
          <w:rFonts w:asciiTheme="minorHAnsi" w:hAnsiTheme="minorHAnsi" w:cstheme="minorHAnsi"/>
          <w:smallCaps/>
          <w:szCs w:val="22"/>
        </w:rPr>
        <w:t>Client</w:t>
      </w:r>
      <w:r>
        <w:rPr>
          <w:rFonts w:asciiTheme="minorHAnsi" w:hAnsiTheme="minorHAnsi" w:cstheme="minorHAnsi"/>
          <w:szCs w:val="22"/>
        </w:rPr>
        <w:t xml:space="preserve">, des partenaires et des autorités locales comme </w:t>
      </w:r>
      <w:r>
        <w:rPr>
          <w:rFonts w:asciiTheme="minorHAnsi" w:hAnsiTheme="minorHAnsi" w:cstheme="minorHAnsi"/>
          <w:smallCaps/>
          <w:szCs w:val="22"/>
        </w:rPr>
        <w:t>Contractant</w:t>
      </w:r>
      <w:r>
        <w:rPr>
          <w:rFonts w:asciiTheme="minorHAnsi" w:hAnsiTheme="minorHAnsi" w:cstheme="minorHAnsi"/>
          <w:szCs w:val="22"/>
        </w:rPr>
        <w:t xml:space="preserve"> missionné par </w:t>
      </w:r>
      <w:r>
        <w:rPr>
          <w:rFonts w:asciiTheme="minorHAnsi" w:hAnsiTheme="minorHAnsi" w:cstheme="minorHAnsi"/>
          <w:smallCaps/>
          <w:szCs w:val="22"/>
        </w:rPr>
        <w:t>Expertise France</w:t>
      </w:r>
      <w:r>
        <w:rPr>
          <w:rFonts w:asciiTheme="minorHAnsi" w:hAnsiTheme="minorHAnsi" w:cstheme="minorHAnsi"/>
          <w:szCs w:val="22"/>
        </w:rPr>
        <w:t>.</w:t>
      </w:r>
    </w:p>
    <w:p w14:paraId="40A5E59E" w14:textId="77777777" w:rsidR="003F7A50" w:rsidRDefault="003C00B3" w:rsidP="00E252C7">
      <w:pPr>
        <w:pStyle w:val="u"/>
        <w:widowControl w:val="0"/>
        <w:numPr>
          <w:ilvl w:val="0"/>
          <w:numId w:val="8"/>
        </w:numPr>
        <w:spacing w:before="60"/>
        <w:rPr>
          <w:rFonts w:asciiTheme="minorHAnsi" w:hAnsiTheme="minorHAnsi" w:cstheme="minorHAnsi"/>
          <w:szCs w:val="22"/>
        </w:rPr>
      </w:pPr>
      <w:proofErr w:type="gramStart"/>
      <w:r>
        <w:rPr>
          <w:rFonts w:asciiTheme="minorHAnsi" w:hAnsiTheme="minorHAnsi" w:cstheme="minorHAnsi"/>
          <w:szCs w:val="22"/>
        </w:rPr>
        <w:t>appliquer</w:t>
      </w:r>
      <w:proofErr w:type="gramEnd"/>
      <w:r>
        <w:rPr>
          <w:rFonts w:asciiTheme="minorHAnsi" w:hAnsiTheme="minorHAnsi" w:cstheme="minorHAnsi"/>
          <w:szCs w:val="22"/>
        </w:rPr>
        <w:t xml:space="preserve"> les engagements d’</w:t>
      </w:r>
      <w:r>
        <w:rPr>
          <w:rFonts w:asciiTheme="minorHAnsi" w:hAnsiTheme="minorHAnsi" w:cstheme="minorHAnsi"/>
          <w:smallCaps/>
          <w:szCs w:val="22"/>
        </w:rPr>
        <w:t xml:space="preserve">Expertise France </w:t>
      </w:r>
      <w:r>
        <w:rPr>
          <w:rFonts w:asciiTheme="minorHAnsi" w:hAnsiTheme="minorHAnsi" w:cstheme="minorHAnsi"/>
          <w:szCs w:val="22"/>
        </w:rPr>
        <w:t xml:space="preserve">exprimés dans sa Charte éthique jointe en annexe 5 du présent </w:t>
      </w:r>
      <w:r>
        <w:rPr>
          <w:rFonts w:asciiTheme="minorHAnsi" w:hAnsiTheme="minorHAnsi" w:cstheme="minorHAnsi"/>
          <w:smallCaps/>
          <w:szCs w:val="22"/>
        </w:rPr>
        <w:t>Contrat</w:t>
      </w:r>
      <w:r>
        <w:rPr>
          <w:rFonts w:asciiTheme="minorHAnsi" w:hAnsiTheme="minorHAnsi" w:cstheme="minorHAnsi"/>
          <w:szCs w:val="22"/>
        </w:rPr>
        <w:t>.</w:t>
      </w:r>
    </w:p>
    <w:p w14:paraId="3766AB20" w14:textId="77777777" w:rsidR="003F7A50" w:rsidRDefault="003C00B3">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Dans le cadre de l’exécution du </w:t>
      </w:r>
      <w:r>
        <w:rPr>
          <w:rFonts w:asciiTheme="minorHAnsi" w:hAnsiTheme="minorHAnsi" w:cstheme="minorHAnsi"/>
          <w:smallCaps/>
          <w:szCs w:val="22"/>
        </w:rPr>
        <w:t>Contrat</w:t>
      </w:r>
      <w:r>
        <w:rPr>
          <w:rFonts w:asciiTheme="minorHAnsi" w:hAnsiTheme="minorHAnsi" w:cstheme="minorHAnsi"/>
          <w:szCs w:val="22"/>
        </w:rPr>
        <w:t xml:space="preserve">, le </w:t>
      </w:r>
      <w:r>
        <w:rPr>
          <w:rFonts w:asciiTheme="minorHAnsi" w:hAnsiTheme="minorHAnsi" w:cstheme="minorHAnsi"/>
          <w:smallCaps/>
          <w:szCs w:val="22"/>
        </w:rPr>
        <w:t xml:space="preserve">Contractant </w:t>
      </w:r>
      <w:r>
        <w:rPr>
          <w:rFonts w:asciiTheme="minorHAnsi" w:hAnsiTheme="minorHAnsi" w:cstheme="minorHAnsi"/>
          <w:szCs w:val="22"/>
        </w:rPr>
        <w:t>s’engage</w:t>
      </w:r>
      <w:r>
        <w:rPr>
          <w:rFonts w:asciiTheme="minorHAnsi" w:hAnsiTheme="minorHAnsi" w:cstheme="minorHAnsi"/>
          <w:smallCaps/>
          <w:szCs w:val="22"/>
        </w:rPr>
        <w:t xml:space="preserve"> </w:t>
      </w:r>
      <w:r>
        <w:rPr>
          <w:rFonts w:asciiTheme="minorHAnsi" w:hAnsiTheme="minorHAnsi" w:cstheme="minorHAnsi"/>
          <w:szCs w:val="22"/>
        </w:rPr>
        <w:t>à</w:t>
      </w:r>
      <w:r>
        <w:rPr>
          <w:rFonts w:asciiTheme="minorHAnsi" w:hAnsiTheme="minorHAnsi" w:cstheme="minorHAnsi"/>
          <w:smallCaps/>
          <w:szCs w:val="22"/>
        </w:rPr>
        <w:t> </w:t>
      </w:r>
      <w:r>
        <w:rPr>
          <w:rFonts w:asciiTheme="minorHAnsi" w:hAnsiTheme="minorHAnsi" w:cstheme="minorHAnsi"/>
          <w:szCs w:val="22"/>
        </w:rPr>
        <w:t>:</w:t>
      </w:r>
    </w:p>
    <w:p w14:paraId="78BFC476" w14:textId="77777777" w:rsidR="003F7A50" w:rsidRDefault="003C00B3" w:rsidP="00E252C7">
      <w:pPr>
        <w:pStyle w:val="u"/>
        <w:widowControl w:val="0"/>
        <w:numPr>
          <w:ilvl w:val="0"/>
          <w:numId w:val="8"/>
        </w:numPr>
        <w:spacing w:before="120"/>
        <w:rPr>
          <w:rFonts w:asciiTheme="minorHAnsi" w:hAnsiTheme="minorHAnsi" w:cstheme="minorHAnsi"/>
          <w:szCs w:val="22"/>
        </w:rPr>
      </w:pPr>
      <w:proofErr w:type="gramStart"/>
      <w:r>
        <w:rPr>
          <w:rFonts w:asciiTheme="minorHAnsi" w:hAnsiTheme="minorHAnsi" w:cstheme="minorHAnsi"/>
          <w:szCs w:val="22"/>
        </w:rPr>
        <w:t>réaliser</w:t>
      </w:r>
      <w:proofErr w:type="gramEnd"/>
      <w:r>
        <w:rPr>
          <w:rFonts w:asciiTheme="minorHAnsi" w:hAnsiTheme="minorHAnsi" w:cstheme="minorHAnsi"/>
          <w:szCs w:val="22"/>
        </w:rPr>
        <w:t xml:space="preserve"> les prestations de façon diligente, efficace et économique, conformément aux techniques et pratiques généralement acceptées ;</w:t>
      </w:r>
    </w:p>
    <w:p w14:paraId="6FE0DAE6" w14:textId="77777777" w:rsidR="003F7A50" w:rsidRDefault="003C00B3" w:rsidP="00E252C7">
      <w:pPr>
        <w:pStyle w:val="u"/>
        <w:widowControl w:val="0"/>
        <w:numPr>
          <w:ilvl w:val="0"/>
          <w:numId w:val="8"/>
        </w:numPr>
        <w:spacing w:before="60"/>
        <w:ind w:left="1423" w:hanging="357"/>
        <w:rPr>
          <w:rFonts w:asciiTheme="minorHAnsi" w:hAnsiTheme="minorHAnsi" w:cstheme="minorHAnsi"/>
          <w:szCs w:val="22"/>
        </w:rPr>
      </w:pPr>
      <w:proofErr w:type="gramStart"/>
      <w:r>
        <w:rPr>
          <w:rFonts w:asciiTheme="minorHAnsi" w:hAnsiTheme="minorHAnsi" w:cstheme="minorHAnsi"/>
          <w:szCs w:val="22"/>
        </w:rPr>
        <w:t>utiliser</w:t>
      </w:r>
      <w:proofErr w:type="gramEnd"/>
      <w:r>
        <w:rPr>
          <w:rFonts w:asciiTheme="minorHAnsi" w:hAnsiTheme="minorHAnsi" w:cstheme="minorHAnsi"/>
          <w:szCs w:val="22"/>
        </w:rPr>
        <w:t xml:space="preserve"> des techniques modernes appropriées et procédés sûrs et efficaces.</w:t>
      </w:r>
    </w:p>
    <w:p w14:paraId="203AA976" w14:textId="77777777" w:rsidR="003F7A50" w:rsidRDefault="003C00B3">
      <w:pPr>
        <w:pStyle w:val="Titre2"/>
        <w:spacing w:before="120" w:after="60"/>
        <w:jc w:val="both"/>
        <w:rPr>
          <w:rFonts w:asciiTheme="minorHAnsi" w:hAnsiTheme="minorHAnsi" w:cstheme="minorHAnsi"/>
          <w:sz w:val="22"/>
          <w:szCs w:val="22"/>
        </w:rPr>
      </w:pPr>
      <w:bookmarkStart w:id="46" w:name="_Toc392669646"/>
      <w:bookmarkStart w:id="47" w:name="_Toc205534948"/>
      <w:r>
        <w:rPr>
          <w:rFonts w:asciiTheme="minorHAnsi" w:hAnsiTheme="minorHAnsi" w:cstheme="minorHAnsi"/>
          <w:sz w:val="22"/>
          <w:szCs w:val="22"/>
        </w:rPr>
        <w:t>Confidentialité</w:t>
      </w:r>
      <w:bookmarkEnd w:id="46"/>
      <w:bookmarkEnd w:id="47"/>
    </w:p>
    <w:p w14:paraId="0583C9BF" w14:textId="77777777" w:rsidR="003F7A50" w:rsidRDefault="003C00B3">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 xml:space="preserve">Contractant </w:t>
      </w:r>
      <w:r>
        <w:rPr>
          <w:rFonts w:asciiTheme="minorHAnsi" w:hAnsiTheme="minorHAnsi" w:cstheme="minorHAnsi"/>
          <w:szCs w:val="22"/>
        </w:rPr>
        <w:t xml:space="preserve">tiendra pour privé et confidentiel tous les documents et informations reçus ou portés à sa connaissance dans le cadre du </w:t>
      </w:r>
      <w:r>
        <w:rPr>
          <w:rFonts w:asciiTheme="minorHAnsi" w:hAnsiTheme="minorHAnsi" w:cstheme="minorHAnsi"/>
          <w:smallCaps/>
          <w:szCs w:val="22"/>
        </w:rPr>
        <w:t>Projet</w:t>
      </w:r>
      <w:r>
        <w:rPr>
          <w:rFonts w:asciiTheme="minorHAnsi" w:hAnsiTheme="minorHAnsi" w:cstheme="minorHAnsi"/>
          <w:szCs w:val="22"/>
        </w:rPr>
        <w:t xml:space="preserve">. Il conservera leur caractère </w:t>
      </w:r>
      <w:proofErr w:type="gramStart"/>
      <w:r>
        <w:rPr>
          <w:rFonts w:asciiTheme="minorHAnsi" w:hAnsiTheme="minorHAnsi" w:cstheme="minorHAnsi"/>
          <w:szCs w:val="22"/>
        </w:rPr>
        <w:t>secret  ne</w:t>
      </w:r>
      <w:proofErr w:type="gramEnd"/>
      <w:r>
        <w:rPr>
          <w:rFonts w:asciiTheme="minorHAnsi" w:hAnsiTheme="minorHAnsi" w:cstheme="minorHAnsi"/>
          <w:szCs w:val="22"/>
        </w:rPr>
        <w:t xml:space="preserve"> les utilisera pas à d’autres fins que l’exécution du </w:t>
      </w:r>
      <w:r>
        <w:rPr>
          <w:rFonts w:asciiTheme="minorHAnsi" w:hAnsiTheme="minorHAnsi" w:cstheme="minorHAnsi"/>
          <w:smallCaps/>
          <w:szCs w:val="22"/>
        </w:rPr>
        <w:t>Contrat</w:t>
      </w:r>
      <w:r>
        <w:rPr>
          <w:rFonts w:asciiTheme="minorHAnsi" w:hAnsiTheme="minorHAnsi" w:cstheme="minorHAnsi"/>
          <w:szCs w:val="22"/>
        </w:rPr>
        <w:t>.</w:t>
      </w:r>
    </w:p>
    <w:p w14:paraId="2BDF4881" w14:textId="77777777" w:rsidR="003F7A50" w:rsidRDefault="003C00B3">
      <w:pPr>
        <w:ind w:firstLine="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A ce titre, le </w:t>
      </w:r>
      <w:r>
        <w:rPr>
          <w:rFonts w:asciiTheme="minorHAnsi" w:eastAsia="Times New Roman" w:hAnsiTheme="minorHAnsi" w:cstheme="minorHAnsi"/>
          <w:smallCaps/>
          <w:sz w:val="22"/>
          <w:szCs w:val="22"/>
        </w:rPr>
        <w:t>Contractant</w:t>
      </w:r>
      <w:r>
        <w:rPr>
          <w:rFonts w:asciiTheme="minorHAnsi" w:eastAsia="Times New Roman" w:hAnsiTheme="minorHAnsi" w:cstheme="minorHAnsi"/>
          <w:sz w:val="22"/>
          <w:szCs w:val="22"/>
        </w:rPr>
        <w:t xml:space="preserve"> s’engage à : </w:t>
      </w:r>
    </w:p>
    <w:p w14:paraId="2FED4578" w14:textId="77777777" w:rsidR="003F7A50" w:rsidRDefault="003C00B3" w:rsidP="00E252C7">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lastRenderedPageBreak/>
        <w:t>Protéger et garder comme telles les informations considérées ou présentées comme confidentielles ;</w:t>
      </w:r>
    </w:p>
    <w:p w14:paraId="3C8EE6CF" w14:textId="77777777" w:rsidR="003F7A50" w:rsidRDefault="003C00B3" w:rsidP="00E252C7">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Traiter les informations confidentielles reçues avec le même degré de précaution et de protection que celui accordé à ses propres informations confidentielles ;</w:t>
      </w:r>
    </w:p>
    <w:p w14:paraId="51396159" w14:textId="77777777" w:rsidR="003F7A50" w:rsidRDefault="003C00B3" w:rsidP="00E252C7">
      <w:pPr>
        <w:pStyle w:val="u"/>
        <w:widowControl w:val="0"/>
        <w:numPr>
          <w:ilvl w:val="0"/>
          <w:numId w:val="8"/>
        </w:numPr>
        <w:spacing w:before="60"/>
        <w:ind w:left="1423" w:hanging="357"/>
        <w:rPr>
          <w:rFonts w:asciiTheme="minorHAnsi" w:hAnsiTheme="minorHAnsi" w:cstheme="minorHAnsi"/>
          <w:szCs w:val="22"/>
        </w:rPr>
      </w:pPr>
      <w:proofErr w:type="gramStart"/>
      <w:r>
        <w:rPr>
          <w:rFonts w:asciiTheme="minorHAnsi" w:hAnsiTheme="minorHAnsi" w:cstheme="minorHAnsi"/>
          <w:szCs w:val="22"/>
        </w:rPr>
        <w:t>ne</w:t>
      </w:r>
      <w:proofErr w:type="gramEnd"/>
      <w:r>
        <w:rPr>
          <w:rFonts w:asciiTheme="minorHAnsi" w:hAnsiTheme="minorHAnsi" w:cstheme="minorHAnsi"/>
          <w:szCs w:val="22"/>
        </w:rPr>
        <w:t xml:space="preserve"> révéler les informations confidentielles qu’à son personnel et aux tiers impliqués dans l’exécution du Contrat qu’après avoir sollicité l’accord écrit, exprès et préalable d’</w:t>
      </w:r>
      <w:r>
        <w:rPr>
          <w:rFonts w:asciiTheme="minorHAnsi" w:hAnsiTheme="minorHAnsi" w:cstheme="minorHAnsi"/>
          <w:smallCaps/>
          <w:szCs w:val="22"/>
        </w:rPr>
        <w:t>Expertise France </w:t>
      </w:r>
      <w:r>
        <w:rPr>
          <w:rFonts w:asciiTheme="minorHAnsi" w:hAnsiTheme="minorHAnsi" w:cstheme="minorHAnsi"/>
          <w:szCs w:val="22"/>
        </w:rPr>
        <w:t>;</w:t>
      </w:r>
    </w:p>
    <w:p w14:paraId="21587E7B" w14:textId="77777777" w:rsidR="003F7A50" w:rsidRDefault="003C00B3" w:rsidP="00E252C7">
      <w:pPr>
        <w:pStyle w:val="u"/>
        <w:widowControl w:val="0"/>
        <w:numPr>
          <w:ilvl w:val="0"/>
          <w:numId w:val="8"/>
        </w:numPr>
        <w:spacing w:before="60"/>
        <w:ind w:left="1423" w:hanging="357"/>
        <w:rPr>
          <w:rFonts w:asciiTheme="minorHAnsi" w:hAnsiTheme="minorHAnsi" w:cstheme="minorHAnsi"/>
          <w:szCs w:val="22"/>
        </w:rPr>
      </w:pPr>
      <w:proofErr w:type="gramStart"/>
      <w:r>
        <w:rPr>
          <w:rFonts w:asciiTheme="minorHAnsi" w:hAnsiTheme="minorHAnsi" w:cstheme="minorHAnsi"/>
          <w:szCs w:val="22"/>
        </w:rPr>
        <w:t>prendre</w:t>
      </w:r>
      <w:proofErr w:type="gramEnd"/>
      <w:r>
        <w:rPr>
          <w:rFonts w:asciiTheme="minorHAnsi" w:hAnsiTheme="minorHAnsi" w:cstheme="minorHAnsi"/>
          <w:szCs w:val="22"/>
        </w:rPr>
        <w:t xml:space="preserve"> toutes les dispositions nécessaires pour que son personnel et les tiers impliqués dans l’exécution du </w:t>
      </w:r>
      <w:r>
        <w:rPr>
          <w:rFonts w:asciiTheme="minorHAnsi" w:hAnsiTheme="minorHAnsi" w:cstheme="minorHAnsi"/>
          <w:smallCaps/>
          <w:szCs w:val="22"/>
        </w:rPr>
        <w:t>Contrat</w:t>
      </w:r>
      <w:r>
        <w:rPr>
          <w:rFonts w:asciiTheme="minorHAnsi" w:hAnsiTheme="minorHAnsi" w:cstheme="minorHAnsi"/>
          <w:szCs w:val="22"/>
        </w:rPr>
        <w:t>, qui auront connaissance d’informations confidentielles, s’engagent à traiter ces Informations avec le même degré de confidentialité que celui résultant de la présente clause ;</w:t>
      </w:r>
    </w:p>
    <w:p w14:paraId="5AF904C8" w14:textId="77777777" w:rsidR="003F7A50" w:rsidRDefault="003C00B3" w:rsidP="00E252C7">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Rappeler, le cas échéant, le caractère confidentiel des informations confidentielles à son personnel et aux tiers impliqués dans l’exécution du </w:t>
      </w:r>
      <w:r>
        <w:rPr>
          <w:rFonts w:asciiTheme="minorHAnsi" w:hAnsiTheme="minorHAnsi" w:cstheme="minorHAnsi"/>
          <w:smallCaps/>
          <w:szCs w:val="22"/>
        </w:rPr>
        <w:t>Contrat</w:t>
      </w:r>
      <w:r>
        <w:rPr>
          <w:rFonts w:asciiTheme="minorHAnsi" w:hAnsiTheme="minorHAnsi" w:cstheme="minorHAnsi"/>
          <w:szCs w:val="22"/>
        </w:rPr>
        <w:t>, dès la communication de ces informations ;</w:t>
      </w:r>
    </w:p>
    <w:p w14:paraId="1E394D2B" w14:textId="77777777" w:rsidR="003F7A50" w:rsidRDefault="003C00B3" w:rsidP="00E252C7">
      <w:pPr>
        <w:pStyle w:val="u"/>
        <w:widowControl w:val="0"/>
        <w:numPr>
          <w:ilvl w:val="0"/>
          <w:numId w:val="8"/>
        </w:numPr>
        <w:spacing w:before="60"/>
        <w:ind w:left="1423" w:hanging="357"/>
        <w:rPr>
          <w:rFonts w:asciiTheme="minorHAnsi" w:hAnsiTheme="minorHAnsi" w:cstheme="minorHAnsi"/>
          <w:szCs w:val="22"/>
        </w:rPr>
      </w:pPr>
      <w:proofErr w:type="gramStart"/>
      <w:r>
        <w:rPr>
          <w:rFonts w:asciiTheme="minorHAnsi" w:hAnsiTheme="minorHAnsi" w:cstheme="minorHAnsi"/>
          <w:szCs w:val="22"/>
        </w:rPr>
        <w:t>rappeler</w:t>
      </w:r>
      <w:proofErr w:type="gramEnd"/>
      <w:r>
        <w:rPr>
          <w:rFonts w:asciiTheme="minorHAnsi" w:hAnsiTheme="minorHAnsi" w:cstheme="minorHAnsi"/>
          <w:szCs w:val="22"/>
        </w:rPr>
        <w:t xml:space="preserve"> le caractère confidentiel des informations confidentielles avant toute réunion au cours de laquelle des informations confidentielles seront communiquées.</w:t>
      </w:r>
    </w:p>
    <w:p w14:paraId="17521C4D" w14:textId="77777777" w:rsidR="003F7A50" w:rsidRDefault="003C00B3">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 xml:space="preserve">Contractant </w:t>
      </w:r>
      <w:r>
        <w:rPr>
          <w:rFonts w:asciiTheme="minorHAnsi" w:hAnsiTheme="minorHAnsi" w:cstheme="minorHAnsi"/>
          <w:szCs w:val="22"/>
        </w:rPr>
        <w:t xml:space="preserve">ne pourra, sauf dans la mesure nécessaire aux fins de la réalisation des prestations, divulguer aucun élément du </w:t>
      </w:r>
      <w:r>
        <w:rPr>
          <w:rFonts w:asciiTheme="minorHAnsi" w:hAnsiTheme="minorHAnsi" w:cstheme="minorHAnsi"/>
          <w:smallCaps/>
          <w:szCs w:val="22"/>
        </w:rPr>
        <w:t>Contrat</w:t>
      </w:r>
      <w:r>
        <w:rPr>
          <w:rFonts w:asciiTheme="minorHAnsi" w:hAnsiTheme="minorHAnsi" w:cstheme="minorHAnsi"/>
          <w:szCs w:val="22"/>
        </w:rPr>
        <w:t xml:space="preserve"> sans le consentement écrit préalable de l’autre partie.</w:t>
      </w:r>
    </w:p>
    <w:p w14:paraId="441479DC" w14:textId="77777777" w:rsidR="003F7A50" w:rsidRDefault="003C00B3">
      <w:pPr>
        <w:pStyle w:val="Titre2"/>
        <w:spacing w:before="120" w:after="60"/>
        <w:jc w:val="both"/>
        <w:rPr>
          <w:rFonts w:asciiTheme="minorHAnsi" w:hAnsiTheme="minorHAnsi" w:cstheme="minorHAnsi"/>
          <w:sz w:val="22"/>
          <w:szCs w:val="22"/>
        </w:rPr>
      </w:pPr>
      <w:bookmarkStart w:id="48" w:name="_Toc392669648"/>
      <w:bookmarkStart w:id="49" w:name="_Toc205534949"/>
      <w:r>
        <w:rPr>
          <w:rFonts w:asciiTheme="minorHAnsi" w:hAnsiTheme="minorHAnsi" w:cstheme="minorHAnsi"/>
          <w:sz w:val="22"/>
          <w:szCs w:val="22"/>
        </w:rPr>
        <w:t>Fournitures documents</w:t>
      </w:r>
      <w:bookmarkEnd w:id="48"/>
      <w:bookmarkEnd w:id="49"/>
      <w:r>
        <w:rPr>
          <w:rFonts w:asciiTheme="minorHAnsi" w:hAnsiTheme="minorHAnsi" w:cstheme="minorHAnsi"/>
          <w:sz w:val="22"/>
          <w:szCs w:val="22"/>
        </w:rPr>
        <w:t xml:space="preserve"> </w:t>
      </w:r>
    </w:p>
    <w:p w14:paraId="6093B620" w14:textId="77777777" w:rsidR="003F7A50" w:rsidRDefault="003C00B3">
      <w:pPr>
        <w:pStyle w:val="u"/>
        <w:widowControl w:val="0"/>
        <w:ind w:left="567"/>
        <w:rPr>
          <w:rFonts w:asciiTheme="minorHAnsi" w:hAnsiTheme="minorHAnsi" w:cstheme="minorHAnsi"/>
          <w:szCs w:val="22"/>
        </w:rPr>
      </w:pPr>
      <w:r>
        <w:rPr>
          <w:rFonts w:asciiTheme="minorHAnsi" w:hAnsiTheme="minorHAnsi" w:cstheme="minorHAnsi"/>
          <w:smallCaps/>
          <w:szCs w:val="22"/>
        </w:rPr>
        <w:t>Expertise France</w:t>
      </w:r>
      <w:r>
        <w:rPr>
          <w:rFonts w:asciiTheme="minorHAnsi" w:hAnsiTheme="minorHAnsi" w:cstheme="minorHAnsi"/>
          <w:szCs w:val="22"/>
        </w:rPr>
        <w:t xml:space="preserve"> veillera à ce que le</w:t>
      </w:r>
      <w:r>
        <w:rPr>
          <w:rFonts w:asciiTheme="minorHAnsi" w:hAnsiTheme="minorHAnsi" w:cstheme="minorHAnsi"/>
          <w:smallCaps/>
          <w:szCs w:val="22"/>
        </w:rPr>
        <w:t xml:space="preserve"> Contractant </w:t>
      </w:r>
      <w:r>
        <w:rPr>
          <w:rFonts w:asciiTheme="minorHAnsi" w:hAnsiTheme="minorHAnsi" w:cstheme="minorHAnsi"/>
          <w:szCs w:val="22"/>
        </w:rPr>
        <w:t>dispose en temps utile des documents (décrits ci-dessous) nécessaires à la réalisation des prestations :</w:t>
      </w:r>
    </w:p>
    <w:p w14:paraId="1DBED539" w14:textId="2A7A3E83" w:rsidR="003F7A50" w:rsidRPr="00216519" w:rsidRDefault="00C571AA" w:rsidP="00E252C7">
      <w:pPr>
        <w:pStyle w:val="u"/>
        <w:widowControl w:val="0"/>
        <w:numPr>
          <w:ilvl w:val="0"/>
          <w:numId w:val="10"/>
        </w:numPr>
        <w:rPr>
          <w:rFonts w:asciiTheme="minorHAnsi" w:hAnsiTheme="minorHAnsi" w:cstheme="minorHAnsi"/>
          <w:szCs w:val="22"/>
        </w:rPr>
      </w:pPr>
      <w:r w:rsidRPr="00216519">
        <w:rPr>
          <w:rFonts w:asciiTheme="minorHAnsi" w:hAnsiTheme="minorHAnsi" w:cstheme="minorHAnsi"/>
          <w:szCs w:val="22"/>
        </w:rPr>
        <w:t>Liste des écoles du périmètre de l’expérimentation du PAIRE</w:t>
      </w:r>
    </w:p>
    <w:p w14:paraId="3D06BF41" w14:textId="2E1CC49A" w:rsidR="003F7A50" w:rsidRPr="00216519" w:rsidRDefault="00C571AA" w:rsidP="00E252C7">
      <w:pPr>
        <w:pStyle w:val="u"/>
        <w:widowControl w:val="0"/>
        <w:numPr>
          <w:ilvl w:val="0"/>
          <w:numId w:val="10"/>
        </w:numPr>
        <w:rPr>
          <w:rFonts w:asciiTheme="minorHAnsi" w:hAnsiTheme="minorHAnsi" w:cstheme="minorHAnsi"/>
          <w:szCs w:val="22"/>
        </w:rPr>
      </w:pPr>
      <w:r w:rsidRPr="00216519">
        <w:rPr>
          <w:rFonts w:asciiTheme="minorHAnsi" w:hAnsiTheme="minorHAnsi" w:cstheme="minorHAnsi"/>
          <w:szCs w:val="22"/>
        </w:rPr>
        <w:t>Le barème des per diem et indemnités de déplacements en vigueur</w:t>
      </w:r>
    </w:p>
    <w:p w14:paraId="17103F00" w14:textId="77777777" w:rsidR="003F7A50" w:rsidRDefault="003C00B3">
      <w:pPr>
        <w:pStyle w:val="Titre2"/>
        <w:spacing w:before="120" w:after="60"/>
        <w:jc w:val="both"/>
        <w:rPr>
          <w:rFonts w:asciiTheme="minorHAnsi" w:hAnsiTheme="minorHAnsi" w:cstheme="minorHAnsi"/>
          <w:sz w:val="22"/>
          <w:szCs w:val="22"/>
        </w:rPr>
      </w:pPr>
      <w:bookmarkStart w:id="50" w:name="_Toc392669649"/>
      <w:bookmarkStart w:id="51" w:name="_Toc205534950"/>
      <w:r>
        <w:rPr>
          <w:rFonts w:asciiTheme="minorHAnsi" w:hAnsiTheme="minorHAnsi" w:cstheme="minorHAnsi"/>
          <w:sz w:val="22"/>
          <w:szCs w:val="22"/>
        </w:rPr>
        <w:t>Assurance</w:t>
      </w:r>
      <w:bookmarkEnd w:id="50"/>
      <w:bookmarkEnd w:id="51"/>
    </w:p>
    <w:p w14:paraId="654DB379" w14:textId="77777777" w:rsidR="003F7A50" w:rsidRDefault="003C00B3">
      <w:pPr>
        <w:pStyle w:val="u"/>
        <w:widowControl w:val="0"/>
        <w:rPr>
          <w:rFonts w:asciiTheme="minorHAnsi" w:hAnsiTheme="minorHAnsi" w:cstheme="minorHAnsi"/>
          <w:szCs w:val="22"/>
          <w:u w:val="single"/>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de l’exécution de ses prestations. </w:t>
      </w:r>
    </w:p>
    <w:p w14:paraId="70EB05F1" w14:textId="77777777" w:rsidR="003F7A50" w:rsidRDefault="003F7A50">
      <w:pPr>
        <w:pStyle w:val="u"/>
        <w:widowControl w:val="0"/>
        <w:rPr>
          <w:rFonts w:asciiTheme="minorHAnsi" w:hAnsiTheme="minorHAnsi" w:cstheme="minorHAnsi"/>
          <w:szCs w:val="22"/>
        </w:rPr>
      </w:pPr>
    </w:p>
    <w:p w14:paraId="034FD85B" w14:textId="77777777" w:rsidR="003F7A50" w:rsidRDefault="003C00B3">
      <w:pPr>
        <w:pStyle w:val="v"/>
        <w:widowControl w:val="0"/>
        <w:ind w:firstLine="0"/>
        <w:rPr>
          <w:rFonts w:asciiTheme="minorHAnsi" w:hAnsiTheme="minorHAnsi" w:cstheme="minorHAnsi"/>
          <w:smallCaps/>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prestations</w:t>
      </w:r>
      <w:r>
        <w:rPr>
          <w:rFonts w:asciiTheme="minorHAnsi" w:hAnsiTheme="minorHAnsi" w:cstheme="minorHAnsi"/>
          <w:smallCaps/>
          <w:szCs w:val="22"/>
        </w:rPr>
        <w:t>.</w:t>
      </w:r>
    </w:p>
    <w:p w14:paraId="292BBA75" w14:textId="77777777" w:rsidR="003F7A50" w:rsidRDefault="003F7A50">
      <w:pPr>
        <w:pStyle w:val="v"/>
        <w:widowControl w:val="0"/>
        <w:ind w:firstLine="0"/>
        <w:rPr>
          <w:rFonts w:asciiTheme="minorHAnsi" w:hAnsiTheme="minorHAnsi" w:cstheme="minorHAnsi"/>
          <w:smallCaps/>
          <w:szCs w:val="22"/>
        </w:rPr>
      </w:pPr>
    </w:p>
    <w:p w14:paraId="0D9CD21B" w14:textId="77777777" w:rsidR="003F7A50" w:rsidRDefault="003C00B3">
      <w:pPr>
        <w:pStyle w:val="v"/>
        <w:widowControl w:val="0"/>
        <w:ind w:firstLine="0"/>
        <w:rPr>
          <w:rFonts w:asciiTheme="minorHAnsi" w:hAnsiTheme="minorHAnsi" w:cstheme="minorHAnsi"/>
          <w:smallCaps/>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doit être en mesure de fournir à la première demande d</w:t>
      </w:r>
      <w:r>
        <w:rPr>
          <w:rFonts w:asciiTheme="minorHAnsi" w:hAnsiTheme="minorHAnsi" w:cstheme="minorHAnsi"/>
          <w:smallCaps/>
          <w:szCs w:val="22"/>
        </w:rPr>
        <w:t xml:space="preserve">’Expertise France </w:t>
      </w:r>
      <w:r>
        <w:rPr>
          <w:rFonts w:asciiTheme="minorHAnsi" w:hAnsiTheme="minorHAnsi" w:cstheme="minorHAnsi"/>
          <w:szCs w:val="22"/>
        </w:rPr>
        <w:t>les attestations prouvant la souscription par ses soins des assurances susmentionnées</w:t>
      </w:r>
      <w:r>
        <w:rPr>
          <w:rFonts w:asciiTheme="minorHAnsi" w:hAnsiTheme="minorHAnsi" w:cstheme="minorHAnsi"/>
          <w:smallCaps/>
          <w:szCs w:val="22"/>
        </w:rPr>
        <w:t>.</w:t>
      </w:r>
    </w:p>
    <w:p w14:paraId="543517BF" w14:textId="77777777" w:rsidR="003F7A50" w:rsidRDefault="003C00B3">
      <w:pPr>
        <w:pStyle w:val="Titre2"/>
        <w:spacing w:before="240" w:after="60"/>
        <w:jc w:val="both"/>
        <w:rPr>
          <w:rFonts w:asciiTheme="minorHAnsi" w:hAnsiTheme="minorHAnsi" w:cstheme="minorHAnsi"/>
          <w:sz w:val="22"/>
          <w:szCs w:val="22"/>
        </w:rPr>
      </w:pPr>
      <w:bookmarkStart w:id="52" w:name="_Ref464060009"/>
      <w:bookmarkStart w:id="53" w:name="_Toc525912441"/>
      <w:bookmarkStart w:id="54" w:name="_Toc205534951"/>
      <w:r>
        <w:rPr>
          <w:rFonts w:asciiTheme="minorHAnsi" w:hAnsiTheme="minorHAnsi" w:cstheme="minorHAnsi"/>
          <w:sz w:val="22"/>
          <w:szCs w:val="22"/>
        </w:rPr>
        <w:t>Point de contact et communication</w:t>
      </w:r>
      <w:bookmarkEnd w:id="52"/>
      <w:bookmarkEnd w:id="53"/>
      <w:bookmarkEnd w:id="54"/>
    </w:p>
    <w:p w14:paraId="13DCCE3C" w14:textId="77777777" w:rsidR="003F7A50" w:rsidRDefault="003C00B3">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Tout avis ou communication entre les </w:t>
      </w:r>
      <w:r>
        <w:rPr>
          <w:rFonts w:asciiTheme="minorHAnsi" w:hAnsiTheme="minorHAnsi" w:cstheme="minorHAnsi"/>
          <w:smallCaps/>
          <w:szCs w:val="22"/>
        </w:rPr>
        <w:t>Parties</w:t>
      </w:r>
      <w:r>
        <w:rPr>
          <w:rFonts w:asciiTheme="minorHAnsi" w:hAnsiTheme="minorHAnsi" w:cstheme="minorHAnsi"/>
          <w:szCs w:val="22"/>
        </w:rPr>
        <w:t xml:space="preserve"> qui interviendra au titre </w:t>
      </w:r>
      <w:r>
        <w:rPr>
          <w:rFonts w:asciiTheme="minorHAnsi" w:hAnsiTheme="minorHAnsi" w:cstheme="minorHAnsi"/>
          <w:bCs/>
          <w:szCs w:val="22"/>
        </w:rPr>
        <w:t xml:space="preserve">du </w:t>
      </w:r>
      <w:r>
        <w:rPr>
          <w:rFonts w:asciiTheme="minorHAnsi" w:hAnsiTheme="minorHAnsi" w:cstheme="minorHAnsi"/>
          <w:bCs/>
          <w:smallCaps/>
          <w:szCs w:val="22"/>
        </w:rPr>
        <w:t>Contrat</w:t>
      </w:r>
      <w:r>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Pr>
          <w:rFonts w:asciiTheme="minorHAnsi" w:hAnsiTheme="minorHAnsi" w:cstheme="minorHAnsi"/>
          <w:smallCaps/>
          <w:szCs w:val="22"/>
        </w:rPr>
        <w:t>contrat</w:t>
      </w:r>
      <w:r>
        <w:rPr>
          <w:rFonts w:asciiTheme="minorHAnsi" w:hAnsiTheme="minorHAnsi" w:cstheme="minorHAnsi"/>
          <w:szCs w:val="22"/>
        </w:rPr>
        <w:t>), et sera réputé valablement fait à compter de sa réception par le destinataire.</w:t>
      </w:r>
    </w:p>
    <w:p w14:paraId="18E09117" w14:textId="77777777" w:rsidR="003F7A50" w:rsidRDefault="003C00B3">
      <w:pPr>
        <w:pStyle w:val="u"/>
        <w:widowControl w:val="0"/>
        <w:spacing w:before="120" w:after="120"/>
        <w:ind w:left="561"/>
        <w:rPr>
          <w:rFonts w:asciiTheme="minorHAnsi" w:hAnsiTheme="minorHAnsi" w:cstheme="minorHAnsi"/>
          <w:szCs w:val="22"/>
        </w:rPr>
      </w:pPr>
      <w:r>
        <w:rPr>
          <w:rFonts w:asciiTheme="minorHAnsi" w:hAnsiTheme="minorHAnsi" w:cstheme="minorHAnsi"/>
          <w:szCs w:val="22"/>
        </w:rPr>
        <w:t>Toute la correspondance devra être adressée, tous frais de port payés, aux adresses suivantes :</w:t>
      </w:r>
    </w:p>
    <w:p w14:paraId="7A2AE928" w14:textId="77777777" w:rsidR="003F7A50" w:rsidRDefault="003F7A50">
      <w:pPr>
        <w:pStyle w:val="u"/>
        <w:widowControl w:val="0"/>
        <w:spacing w:before="120" w:after="120"/>
        <w:ind w:left="561"/>
        <w:rPr>
          <w:rFonts w:asciiTheme="minorHAnsi" w:hAnsiTheme="minorHAnsi" w:cstheme="minorHAnsi"/>
          <w:szCs w:val="22"/>
        </w:rPr>
      </w:pPr>
    </w:p>
    <w:p w14:paraId="5B3FA083" w14:textId="77777777" w:rsidR="003F7A50" w:rsidRDefault="003F7A50">
      <w:pPr>
        <w:pStyle w:val="u"/>
        <w:widowControl w:val="0"/>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3F7A50" w14:paraId="580D9448" w14:textId="77777777">
        <w:tc>
          <w:tcPr>
            <w:tcW w:w="4370" w:type="dxa"/>
            <w:vAlign w:val="center"/>
          </w:tcPr>
          <w:p w14:paraId="32FD9A88" w14:textId="77777777" w:rsidR="003F7A50" w:rsidRDefault="003C00B3">
            <w:pPr>
              <w:pStyle w:val="w"/>
              <w:widowControl w:val="0"/>
              <w:spacing w:before="100" w:beforeAutospacing="1" w:after="100" w:afterAutospacing="1"/>
              <w:rPr>
                <w:rFonts w:asciiTheme="minorHAnsi" w:hAnsiTheme="minorHAnsi" w:cstheme="minorHAnsi"/>
                <w:szCs w:val="22"/>
              </w:rPr>
            </w:pPr>
            <w:r>
              <w:rPr>
                <w:rFonts w:asciiTheme="minorHAnsi" w:hAnsiTheme="minorHAnsi" w:cstheme="minorHAnsi"/>
                <w:szCs w:val="22"/>
              </w:rPr>
              <w:t xml:space="preserve">Pour </w:t>
            </w:r>
            <w:r>
              <w:rPr>
                <w:rFonts w:asciiTheme="minorHAnsi" w:hAnsiTheme="minorHAnsi" w:cstheme="minorHAnsi"/>
                <w:smallCaps/>
                <w:szCs w:val="22"/>
              </w:rPr>
              <w:t>Expertise France </w:t>
            </w:r>
            <w:r>
              <w:rPr>
                <w:rFonts w:asciiTheme="minorHAnsi" w:hAnsiTheme="minorHAnsi" w:cstheme="minorHAnsi"/>
                <w:szCs w:val="22"/>
              </w:rPr>
              <w:t>:</w:t>
            </w:r>
          </w:p>
        </w:tc>
        <w:tc>
          <w:tcPr>
            <w:tcW w:w="4374" w:type="dxa"/>
            <w:vAlign w:val="center"/>
          </w:tcPr>
          <w:p w14:paraId="461E1E2F" w14:textId="77777777" w:rsidR="003F7A50" w:rsidRDefault="003C00B3">
            <w:pPr>
              <w:widowControl w:val="0"/>
              <w:spacing w:line="240" w:lineRule="auto"/>
              <w:jc w:val="both"/>
              <w:rPr>
                <w:rFonts w:asciiTheme="minorHAnsi" w:hAnsiTheme="minorHAnsi" w:cstheme="minorHAnsi"/>
                <w:smallCaps/>
                <w:sz w:val="22"/>
                <w:szCs w:val="22"/>
              </w:rPr>
            </w:pPr>
            <w:r>
              <w:rPr>
                <w:rFonts w:asciiTheme="minorHAnsi" w:hAnsiTheme="minorHAnsi" w:cstheme="minorHAnsi"/>
                <w:smallCaps/>
                <w:sz w:val="22"/>
                <w:szCs w:val="22"/>
              </w:rPr>
              <w:t xml:space="preserve">Expertise France </w:t>
            </w:r>
          </w:p>
          <w:p w14:paraId="0ACD9DB4" w14:textId="77777777" w:rsidR="00687D79" w:rsidRDefault="00687D79">
            <w:pPr>
              <w:widowControl w:val="0"/>
              <w:spacing w:line="240" w:lineRule="auto"/>
              <w:jc w:val="both"/>
              <w:rPr>
                <w:rFonts w:asciiTheme="minorHAnsi" w:hAnsiTheme="minorHAnsi" w:cstheme="minorHAnsi"/>
                <w:sz w:val="22"/>
                <w:szCs w:val="22"/>
              </w:rPr>
            </w:pPr>
          </w:p>
          <w:p w14:paraId="39DAA372" w14:textId="18442F0C" w:rsidR="003F7A50" w:rsidRPr="00687D79" w:rsidRDefault="00687D79">
            <w:pPr>
              <w:widowControl w:val="0"/>
              <w:spacing w:line="240" w:lineRule="auto"/>
              <w:jc w:val="both"/>
              <w:rPr>
                <w:rFonts w:asciiTheme="minorHAnsi" w:hAnsiTheme="minorHAnsi" w:cstheme="minorHAnsi"/>
                <w:sz w:val="22"/>
                <w:szCs w:val="22"/>
              </w:rPr>
            </w:pPr>
            <w:r w:rsidRPr="00687D79">
              <w:rPr>
                <w:rFonts w:asciiTheme="minorHAnsi" w:hAnsiTheme="minorHAnsi" w:cstheme="minorHAnsi"/>
                <w:sz w:val="22"/>
                <w:szCs w:val="22"/>
              </w:rPr>
              <w:t xml:space="preserve">Philippe </w:t>
            </w:r>
            <w:proofErr w:type="spellStart"/>
            <w:r w:rsidRPr="00687D79">
              <w:rPr>
                <w:rFonts w:asciiTheme="minorHAnsi" w:hAnsiTheme="minorHAnsi" w:cstheme="minorHAnsi"/>
                <w:sz w:val="22"/>
                <w:szCs w:val="22"/>
              </w:rPr>
              <w:t>Humeau</w:t>
            </w:r>
            <w:proofErr w:type="spellEnd"/>
          </w:p>
          <w:p w14:paraId="3D7DFAD0" w14:textId="77777777" w:rsidR="00687D79" w:rsidRPr="00687D79" w:rsidRDefault="00687D79">
            <w:pPr>
              <w:widowControl w:val="0"/>
              <w:spacing w:line="240" w:lineRule="auto"/>
              <w:jc w:val="both"/>
              <w:rPr>
                <w:rFonts w:asciiTheme="minorHAnsi" w:hAnsiTheme="minorHAnsi" w:cstheme="minorHAnsi"/>
                <w:sz w:val="22"/>
                <w:szCs w:val="22"/>
              </w:rPr>
            </w:pPr>
            <w:r w:rsidRPr="00687D79">
              <w:rPr>
                <w:rFonts w:asciiTheme="minorHAnsi" w:hAnsiTheme="minorHAnsi" w:cstheme="minorHAnsi"/>
                <w:sz w:val="22"/>
                <w:szCs w:val="22"/>
              </w:rPr>
              <w:t>Chef de projet adjoint, PAIRE</w:t>
            </w:r>
          </w:p>
          <w:p w14:paraId="136DFA16" w14:textId="33E86288" w:rsidR="00687D79" w:rsidRPr="00687D79" w:rsidRDefault="00687D79">
            <w:pPr>
              <w:widowControl w:val="0"/>
              <w:spacing w:line="240" w:lineRule="auto"/>
              <w:jc w:val="both"/>
              <w:rPr>
                <w:rFonts w:asciiTheme="minorHAnsi" w:hAnsiTheme="minorHAnsi" w:cstheme="minorHAnsi"/>
                <w:sz w:val="22"/>
                <w:szCs w:val="22"/>
              </w:rPr>
            </w:pPr>
            <w:r w:rsidRPr="00687D79">
              <w:rPr>
                <w:rFonts w:asciiTheme="minorHAnsi" w:hAnsiTheme="minorHAnsi" w:cstheme="minorHAnsi"/>
                <w:sz w:val="22"/>
                <w:szCs w:val="22"/>
              </w:rPr>
              <w:t>Expertise France</w:t>
            </w:r>
          </w:p>
          <w:p w14:paraId="380178F0" w14:textId="758D273F" w:rsidR="00687D79" w:rsidRPr="00687D79" w:rsidRDefault="00F97638">
            <w:pPr>
              <w:widowControl w:val="0"/>
              <w:spacing w:line="240" w:lineRule="auto"/>
              <w:jc w:val="both"/>
              <w:rPr>
                <w:rFonts w:asciiTheme="minorHAnsi" w:hAnsiTheme="minorHAnsi" w:cstheme="minorHAnsi"/>
                <w:sz w:val="22"/>
                <w:szCs w:val="22"/>
              </w:rPr>
            </w:pPr>
            <w:hyperlink r:id="rId17" w:history="1">
              <w:r w:rsidR="00687D79" w:rsidRPr="00687D79">
                <w:rPr>
                  <w:rStyle w:val="Lienhypertexte"/>
                  <w:rFonts w:asciiTheme="minorHAnsi" w:hAnsiTheme="minorHAnsi" w:cstheme="minorHAnsi"/>
                  <w:sz w:val="22"/>
                  <w:szCs w:val="22"/>
                </w:rPr>
                <w:t>Philippe.humeau@expertisefrance.fr</w:t>
              </w:r>
            </w:hyperlink>
          </w:p>
          <w:p w14:paraId="7E427EF6" w14:textId="643DF589" w:rsidR="00687D79" w:rsidRDefault="00687D79">
            <w:pPr>
              <w:widowControl w:val="0"/>
              <w:spacing w:line="240" w:lineRule="auto"/>
              <w:jc w:val="both"/>
              <w:rPr>
                <w:rFonts w:asciiTheme="minorHAnsi" w:hAnsiTheme="minorHAnsi" w:cstheme="minorHAnsi"/>
                <w:sz w:val="22"/>
                <w:szCs w:val="22"/>
                <w:highlight w:val="yellow"/>
              </w:rPr>
            </w:pPr>
          </w:p>
        </w:tc>
      </w:tr>
      <w:tr w:rsidR="003F7A50" w14:paraId="2D07FDFB" w14:textId="77777777">
        <w:tc>
          <w:tcPr>
            <w:tcW w:w="4370" w:type="dxa"/>
            <w:vAlign w:val="center"/>
          </w:tcPr>
          <w:p w14:paraId="1BFE842C" w14:textId="77777777" w:rsidR="003F7A50" w:rsidRDefault="003C00B3">
            <w:pPr>
              <w:pStyle w:val="w"/>
              <w:spacing w:before="100" w:beforeAutospacing="1" w:after="100" w:afterAutospacing="1"/>
              <w:rPr>
                <w:rFonts w:asciiTheme="minorHAnsi" w:hAnsiTheme="minorHAnsi" w:cstheme="minorHAnsi"/>
                <w:szCs w:val="22"/>
              </w:rPr>
            </w:pPr>
            <w:r>
              <w:rPr>
                <w:rFonts w:asciiTheme="minorHAnsi" w:hAnsiTheme="minorHAnsi" w:cstheme="minorHAnsi"/>
                <w:szCs w:val="22"/>
              </w:rPr>
              <w:t xml:space="preserve">Pour le </w:t>
            </w:r>
            <w:r>
              <w:rPr>
                <w:rFonts w:asciiTheme="minorHAnsi" w:hAnsiTheme="minorHAnsi" w:cstheme="minorHAnsi"/>
                <w:smallCaps/>
                <w:szCs w:val="22"/>
              </w:rPr>
              <w:t>Contractant </w:t>
            </w:r>
            <w:r>
              <w:rPr>
                <w:rFonts w:asciiTheme="minorHAnsi" w:hAnsiTheme="minorHAnsi" w:cstheme="minorHAnsi"/>
                <w:szCs w:val="22"/>
              </w:rPr>
              <w:t>:</w:t>
            </w:r>
          </w:p>
        </w:tc>
        <w:tc>
          <w:tcPr>
            <w:tcW w:w="4374" w:type="dxa"/>
            <w:vAlign w:val="center"/>
          </w:tcPr>
          <w:p w14:paraId="0E2142AF" w14:textId="77777777" w:rsidR="003F7A50" w:rsidRDefault="003C00B3">
            <w:pPr>
              <w:pStyle w:val="w"/>
              <w:spacing w:before="100" w:beforeAutospacing="1" w:after="100" w:afterAutospacing="1"/>
              <w:rPr>
                <w:rFonts w:asciiTheme="minorHAnsi" w:hAnsiTheme="minorHAnsi" w:cstheme="minorHAnsi"/>
                <w:szCs w:val="22"/>
              </w:rPr>
            </w:pPr>
            <w:r>
              <w:rPr>
                <w:rFonts w:asciiTheme="minorHAnsi" w:eastAsia="Calibri" w:hAnsiTheme="minorHAnsi" w:cstheme="minorHAnsi"/>
                <w:szCs w:val="22"/>
                <w:highlight w:val="lightGray"/>
              </w:rPr>
              <w:t xml:space="preserve">A renseigner par le </w:t>
            </w:r>
            <w:r>
              <w:rPr>
                <w:rFonts w:asciiTheme="minorHAnsi" w:eastAsia="Calibri" w:hAnsiTheme="minorHAnsi" w:cstheme="minorHAnsi"/>
                <w:smallCaps/>
                <w:szCs w:val="22"/>
                <w:highlight w:val="lightGray"/>
              </w:rPr>
              <w:t>Contractant</w:t>
            </w:r>
          </w:p>
        </w:tc>
      </w:tr>
    </w:tbl>
    <w:p w14:paraId="26A747D3" w14:textId="77777777" w:rsidR="003F7A50" w:rsidRDefault="003C00B3">
      <w:pPr>
        <w:pStyle w:val="v"/>
        <w:widowControl w:val="0"/>
        <w:spacing w:before="120"/>
        <w:ind w:left="561" w:firstLine="0"/>
        <w:rPr>
          <w:rFonts w:asciiTheme="minorHAnsi" w:hAnsiTheme="minorHAnsi" w:cstheme="minorHAnsi"/>
          <w:szCs w:val="22"/>
        </w:rPr>
      </w:pPr>
      <w:r>
        <w:rPr>
          <w:rFonts w:asciiTheme="minorHAnsi" w:hAnsiTheme="minorHAnsi" w:cstheme="minorHAnsi"/>
          <w:szCs w:val="22"/>
        </w:rPr>
        <w:t xml:space="preserve">Chaque </w:t>
      </w:r>
      <w:r>
        <w:rPr>
          <w:rFonts w:asciiTheme="minorHAnsi" w:hAnsiTheme="minorHAnsi" w:cstheme="minorHAnsi"/>
          <w:smallCaps/>
          <w:szCs w:val="22"/>
        </w:rPr>
        <w:t>Partie</w:t>
      </w:r>
      <w:r>
        <w:rPr>
          <w:rFonts w:asciiTheme="minorHAnsi" w:hAnsiTheme="minorHAnsi" w:cstheme="minorHAnsi"/>
          <w:szCs w:val="22"/>
        </w:rPr>
        <w:t xml:space="preserve"> pourra modifier à tout moment son adresse en informant par écrit l’autre </w:t>
      </w:r>
      <w:r>
        <w:rPr>
          <w:rFonts w:asciiTheme="minorHAnsi" w:hAnsiTheme="minorHAnsi" w:cstheme="minorHAnsi"/>
          <w:smallCaps/>
          <w:szCs w:val="22"/>
        </w:rPr>
        <w:t>Partie</w:t>
      </w:r>
      <w:r>
        <w:rPr>
          <w:rFonts w:asciiTheme="minorHAnsi" w:hAnsiTheme="minorHAnsi" w:cstheme="minorHAnsi"/>
          <w:szCs w:val="22"/>
        </w:rPr>
        <w:t xml:space="preserve"> de ce changement.</w:t>
      </w:r>
    </w:p>
    <w:p w14:paraId="7A7B219F" w14:textId="77777777" w:rsidR="003F7A50" w:rsidRDefault="003C00B3">
      <w:pPr>
        <w:pStyle w:val="Titre2"/>
        <w:spacing w:before="120" w:after="60"/>
        <w:jc w:val="both"/>
        <w:rPr>
          <w:rFonts w:asciiTheme="minorHAnsi" w:hAnsiTheme="minorHAnsi" w:cstheme="minorHAnsi"/>
          <w:sz w:val="22"/>
          <w:szCs w:val="22"/>
        </w:rPr>
      </w:pPr>
      <w:bookmarkStart w:id="55" w:name="_Toc205534952"/>
      <w:r>
        <w:rPr>
          <w:rFonts w:asciiTheme="minorHAnsi" w:hAnsiTheme="minorHAnsi" w:cstheme="minorHAnsi"/>
          <w:sz w:val="22"/>
          <w:szCs w:val="22"/>
        </w:rPr>
        <w:t>Engagement contre la déforestation</w:t>
      </w:r>
      <w:bookmarkEnd w:id="55"/>
    </w:p>
    <w:p w14:paraId="60C5C4E6" w14:textId="77777777" w:rsidR="003F7A50" w:rsidRDefault="003C00B3">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1E1F9A60" w14:textId="77777777" w:rsidR="003F7A50" w:rsidRDefault="003C00B3" w:rsidP="00E252C7">
      <w:pPr>
        <w:pStyle w:val="Paragraphedeliste"/>
        <w:numPr>
          <w:ilvl w:val="0"/>
          <w:numId w:val="23"/>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viande</w:t>
      </w:r>
      <w:proofErr w:type="gramEnd"/>
      <w:r>
        <w:rPr>
          <w:rFonts w:asciiTheme="minorHAnsi" w:hAnsiTheme="minorHAnsi" w:cstheme="minorHAnsi"/>
          <w:sz w:val="22"/>
          <w:szCs w:val="22"/>
        </w:rPr>
        <w:t> ;</w:t>
      </w:r>
    </w:p>
    <w:p w14:paraId="3D722127" w14:textId="77777777" w:rsidR="003F7A50" w:rsidRDefault="003C00B3" w:rsidP="00E252C7">
      <w:pPr>
        <w:pStyle w:val="Paragraphedeliste"/>
        <w:numPr>
          <w:ilvl w:val="0"/>
          <w:numId w:val="23"/>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œufs</w:t>
      </w:r>
      <w:proofErr w:type="gramEnd"/>
      <w:r>
        <w:rPr>
          <w:rFonts w:asciiTheme="minorHAnsi" w:hAnsiTheme="minorHAnsi" w:cstheme="minorHAnsi"/>
          <w:sz w:val="22"/>
          <w:szCs w:val="22"/>
        </w:rPr>
        <w:t> ;</w:t>
      </w:r>
    </w:p>
    <w:p w14:paraId="5E6EAB8F" w14:textId="77777777" w:rsidR="003F7A50" w:rsidRDefault="003C00B3" w:rsidP="00E252C7">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laitiers ;</w:t>
      </w:r>
    </w:p>
    <w:p w14:paraId="56B87759" w14:textId="77777777" w:rsidR="003F7A50" w:rsidRDefault="003C00B3" w:rsidP="00E252C7">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plats</w:t>
      </w:r>
      <w:proofErr w:type="gramEnd"/>
      <w:r>
        <w:rPr>
          <w:rFonts w:asciiTheme="minorHAnsi" w:hAnsiTheme="minorHAnsi" w:cstheme="minorHAnsi"/>
          <w:sz w:val="22"/>
          <w:szCs w:val="22"/>
        </w:rPr>
        <w:t xml:space="preserve"> cuisinés, margarine, pâtes à tartiner ;</w:t>
      </w:r>
    </w:p>
    <w:p w14:paraId="7DC76878" w14:textId="77777777" w:rsidR="003F7A50" w:rsidRDefault="003C00B3" w:rsidP="00E252C7">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chaussures</w:t>
      </w:r>
      <w:proofErr w:type="gramEnd"/>
      <w:r>
        <w:rPr>
          <w:rFonts w:asciiTheme="minorHAnsi" w:hAnsiTheme="minorHAnsi" w:cstheme="minorHAnsi"/>
          <w:sz w:val="22"/>
          <w:szCs w:val="22"/>
        </w:rPr>
        <w:t xml:space="preserve"> en cuir ;</w:t>
      </w:r>
    </w:p>
    <w:p w14:paraId="65FFCD4F" w14:textId="77777777" w:rsidR="003F7A50" w:rsidRDefault="003C00B3" w:rsidP="00E252C7">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sellerie</w:t>
      </w:r>
      <w:proofErr w:type="gramEnd"/>
      <w:r>
        <w:rPr>
          <w:rFonts w:asciiTheme="minorHAnsi" w:hAnsiTheme="minorHAnsi" w:cstheme="minorHAnsi"/>
          <w:sz w:val="22"/>
          <w:szCs w:val="22"/>
        </w:rPr>
        <w:t xml:space="preserve"> automobile ;</w:t>
      </w:r>
    </w:p>
    <w:p w14:paraId="21744A82" w14:textId="77777777" w:rsidR="003F7A50" w:rsidRDefault="003C00B3" w:rsidP="00E252C7">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de ménage et d’entretien ;</w:t>
      </w:r>
    </w:p>
    <w:p w14:paraId="055B2BE8" w14:textId="77777777" w:rsidR="003F7A50" w:rsidRDefault="003C00B3" w:rsidP="00E252C7">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spellStart"/>
      <w:proofErr w:type="gramStart"/>
      <w:r>
        <w:rPr>
          <w:rFonts w:asciiTheme="minorHAnsi" w:hAnsiTheme="minorHAnsi" w:cstheme="minorHAnsi"/>
          <w:sz w:val="22"/>
          <w:szCs w:val="22"/>
        </w:rPr>
        <w:t>agrocarburants</w:t>
      </w:r>
      <w:proofErr w:type="spellEnd"/>
      <w:proofErr w:type="gramEnd"/>
      <w:r>
        <w:rPr>
          <w:rFonts w:asciiTheme="minorHAnsi" w:hAnsiTheme="minorHAnsi" w:cstheme="minorHAnsi"/>
          <w:sz w:val="22"/>
          <w:szCs w:val="22"/>
        </w:rPr>
        <w:t> ;</w:t>
      </w:r>
    </w:p>
    <w:p w14:paraId="15B00C1F" w14:textId="77777777" w:rsidR="003F7A50" w:rsidRDefault="003C00B3" w:rsidP="00E252C7">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bois</w:t>
      </w:r>
      <w:proofErr w:type="gramEnd"/>
      <w:r>
        <w:rPr>
          <w:rFonts w:asciiTheme="minorHAnsi" w:hAnsiTheme="minorHAnsi" w:cstheme="minorHAnsi"/>
          <w:sz w:val="22"/>
          <w:szCs w:val="22"/>
        </w:rPr>
        <w:t xml:space="preserve"> d’œuvre ;</w:t>
      </w:r>
    </w:p>
    <w:p w14:paraId="1DCDB484" w14:textId="77777777" w:rsidR="003F7A50" w:rsidRDefault="003C00B3" w:rsidP="00E252C7">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mobilier</w:t>
      </w:r>
      <w:proofErr w:type="gramEnd"/>
      <w:r>
        <w:rPr>
          <w:rFonts w:asciiTheme="minorHAnsi" w:hAnsiTheme="minorHAnsi" w:cstheme="minorHAnsi"/>
          <w:sz w:val="22"/>
          <w:szCs w:val="22"/>
        </w:rPr>
        <w:t xml:space="preserve"> en bois massif ou particules ;</w:t>
      </w:r>
    </w:p>
    <w:p w14:paraId="7792E8B8" w14:textId="77777777" w:rsidR="003F7A50" w:rsidRDefault="003C00B3" w:rsidP="00E252C7">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combustibles</w:t>
      </w:r>
      <w:proofErr w:type="gramEnd"/>
      <w:r>
        <w:rPr>
          <w:rFonts w:asciiTheme="minorHAnsi" w:hAnsiTheme="minorHAnsi" w:cstheme="minorHAnsi"/>
          <w:sz w:val="22"/>
          <w:szCs w:val="22"/>
        </w:rPr>
        <w:t> ;</w:t>
      </w:r>
    </w:p>
    <w:p w14:paraId="59F6C098" w14:textId="77777777" w:rsidR="003F7A50" w:rsidRDefault="003C00B3" w:rsidP="00E252C7">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papier</w:t>
      </w:r>
      <w:proofErr w:type="gramEnd"/>
      <w:r>
        <w:rPr>
          <w:rFonts w:asciiTheme="minorHAnsi" w:eastAsia="Calibri" w:hAnsiTheme="minorHAnsi" w:cstheme="minorHAnsi"/>
          <w:sz w:val="22"/>
          <w:szCs w:val="22"/>
          <w:lang w:eastAsia="en-US"/>
        </w:rPr>
        <w:t> ;</w:t>
      </w:r>
    </w:p>
    <w:p w14:paraId="6A477AD5" w14:textId="77777777" w:rsidR="003F7A50" w:rsidRDefault="003C00B3" w:rsidP="00E252C7">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carton</w:t>
      </w:r>
      <w:proofErr w:type="gramEnd"/>
      <w:r>
        <w:rPr>
          <w:rFonts w:asciiTheme="minorHAnsi" w:eastAsia="Calibri" w:hAnsiTheme="minorHAnsi" w:cstheme="minorHAnsi"/>
          <w:sz w:val="22"/>
          <w:szCs w:val="22"/>
          <w:lang w:eastAsia="en-US"/>
        </w:rPr>
        <w:t> ;</w:t>
      </w:r>
    </w:p>
    <w:p w14:paraId="534021A2" w14:textId="77777777" w:rsidR="003F7A50" w:rsidRDefault="003C00B3" w:rsidP="00E252C7">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textile</w:t>
      </w:r>
      <w:proofErr w:type="gramEnd"/>
      <w:r>
        <w:rPr>
          <w:rFonts w:asciiTheme="minorHAnsi" w:eastAsia="Calibri" w:hAnsiTheme="minorHAnsi" w:cstheme="minorHAnsi"/>
          <w:sz w:val="22"/>
          <w:szCs w:val="22"/>
          <w:lang w:eastAsia="en-US"/>
        </w:rPr>
        <w:t> ;</w:t>
      </w:r>
    </w:p>
    <w:p w14:paraId="5E571F0A" w14:textId="77777777" w:rsidR="003F7A50" w:rsidRDefault="003C00B3" w:rsidP="00E252C7">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café</w:t>
      </w:r>
      <w:proofErr w:type="gramEnd"/>
      <w:r>
        <w:rPr>
          <w:rFonts w:asciiTheme="minorHAnsi" w:eastAsia="Calibri" w:hAnsiTheme="minorHAnsi" w:cstheme="minorHAnsi"/>
          <w:sz w:val="22"/>
          <w:szCs w:val="22"/>
          <w:lang w:eastAsia="en-US"/>
        </w:rPr>
        <w:t>, chocolat ;</w:t>
      </w:r>
    </w:p>
    <w:p w14:paraId="4F4E9EA5" w14:textId="77777777" w:rsidR="003F7A50" w:rsidRDefault="003C00B3" w:rsidP="00E252C7">
      <w:pPr>
        <w:pStyle w:val="Paragraphedeliste"/>
        <w:numPr>
          <w:ilvl w:val="0"/>
          <w:numId w:val="23"/>
        </w:numPr>
        <w:spacing w:before="200" w:after="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fruits</w:t>
      </w:r>
      <w:proofErr w:type="gramEnd"/>
      <w:r>
        <w:rPr>
          <w:rFonts w:asciiTheme="minorHAnsi" w:eastAsia="Calibri" w:hAnsiTheme="minorHAnsi" w:cstheme="minorHAnsi"/>
          <w:sz w:val="22"/>
          <w:szCs w:val="22"/>
          <w:lang w:eastAsia="en-US"/>
        </w:rPr>
        <w:t xml:space="preserve"> exotiques ;</w:t>
      </w:r>
    </w:p>
    <w:p w14:paraId="1628FBE2" w14:textId="77777777" w:rsidR="003F7A50" w:rsidRDefault="003C00B3" w:rsidP="00E252C7">
      <w:pPr>
        <w:pStyle w:val="Paragraphedeliste"/>
        <w:numPr>
          <w:ilvl w:val="0"/>
          <w:numId w:val="23"/>
        </w:numPr>
        <w:spacing w:before="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électronique</w:t>
      </w:r>
      <w:proofErr w:type="gramEnd"/>
      <w:r>
        <w:rPr>
          <w:rFonts w:asciiTheme="minorHAnsi" w:eastAsia="Calibri" w:hAnsiTheme="minorHAnsi" w:cstheme="minorHAnsi"/>
          <w:sz w:val="22"/>
          <w:szCs w:val="22"/>
          <w:lang w:eastAsia="en-US"/>
        </w:rPr>
        <w:t>.</w:t>
      </w:r>
    </w:p>
    <w:p w14:paraId="3D53BBB5" w14:textId="77777777" w:rsidR="003F7A50" w:rsidRDefault="003C00B3">
      <w:pPr>
        <w:pStyle w:val="v"/>
        <w:widowControl w:val="0"/>
        <w:spacing w:before="120"/>
        <w:ind w:left="561" w:firstLine="0"/>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8" w:tooltip="https://www.ecologie.gouv.fr/sites/default/files/Guide_politique_achat_public_zero_deforestation.pdf" w:history="1">
        <w:r>
          <w:rPr>
            <w:rStyle w:val="Lienhypertexte"/>
            <w:rFonts w:asciiTheme="minorHAnsi" w:hAnsiTheme="minorHAnsi"/>
            <w:szCs w:val="22"/>
          </w:rPr>
          <w:t>https://www.ecologie.gouv.fr/sites/default/files/Guide_politique_achat_public_zero_deforestation.pdf</w:t>
        </w:r>
      </w:hyperlink>
    </w:p>
    <w:p w14:paraId="5054E7D8" w14:textId="77777777" w:rsidR="003F7A50" w:rsidRDefault="003C00B3" w:rsidP="00E252C7">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6" w:name="_Toc205534953"/>
      <w:r>
        <w:rPr>
          <w:rFonts w:asciiTheme="minorHAnsi" w:hAnsiTheme="minorHAnsi"/>
          <w:b/>
          <w:caps/>
          <w:sz w:val="24"/>
          <w:u w:val="single"/>
        </w:rPr>
        <w:t>Clause de réexamen</w:t>
      </w:r>
      <w:bookmarkEnd w:id="56"/>
    </w:p>
    <w:p w14:paraId="644F222F" w14:textId="77777777" w:rsidR="003F7A50" w:rsidRDefault="003C00B3">
      <w:pPr>
        <w:pStyle w:val="u"/>
        <w:widowControl w:val="0"/>
        <w:spacing w:before="120"/>
        <w:ind w:left="561"/>
        <w:rPr>
          <w:rFonts w:asciiTheme="minorHAnsi" w:hAnsiTheme="minorHAnsi" w:cs="Arial"/>
          <w:szCs w:val="22"/>
        </w:rPr>
      </w:pPr>
      <w:r>
        <w:rPr>
          <w:rFonts w:asciiTheme="minorHAnsi" w:hAnsiTheme="minorHAnsi" w:cs="Arial"/>
          <w:szCs w:val="22"/>
        </w:rPr>
        <w:t xml:space="preserve">En application des articles R.2194-1 et suivants du code de la commande publique, </w:t>
      </w:r>
      <w:r>
        <w:rPr>
          <w:rFonts w:asciiTheme="minorHAnsi" w:hAnsiTheme="minorHAnsi" w:cs="Arial"/>
          <w:smallCaps/>
          <w:szCs w:val="22"/>
        </w:rPr>
        <w:t>Expertise France</w:t>
      </w:r>
      <w:r>
        <w:rPr>
          <w:rFonts w:asciiTheme="minorHAnsi" w:hAnsiTheme="minorHAnsi" w:cs="Arial"/>
          <w:szCs w:val="22"/>
        </w:rPr>
        <w:t xml:space="preserve"> peut apporter les modifications aux dispositions du présent contrat dans les conditions suivantes : </w:t>
      </w:r>
    </w:p>
    <w:p w14:paraId="71D9648A" w14:textId="7A973EF8" w:rsidR="003F7A50" w:rsidRPr="00302C26" w:rsidRDefault="003C00B3" w:rsidP="00E252C7">
      <w:pPr>
        <w:pStyle w:val="u"/>
        <w:widowControl w:val="0"/>
        <w:numPr>
          <w:ilvl w:val="0"/>
          <w:numId w:val="16"/>
        </w:numPr>
        <w:spacing w:before="120"/>
        <w:rPr>
          <w:rFonts w:asciiTheme="minorHAnsi" w:hAnsiTheme="minorHAnsi" w:cs="Arial"/>
          <w:szCs w:val="22"/>
        </w:rPr>
      </w:pPr>
      <w:r w:rsidRPr="00821904">
        <w:rPr>
          <w:rFonts w:asciiTheme="minorHAnsi" w:hAnsiTheme="minorHAnsi" w:cs="Arial"/>
          <w:szCs w:val="22"/>
        </w:rPr>
        <w:t>Exemple : La mise à jour d’éléments techniques (précisions sur les livrables</w:t>
      </w:r>
      <w:r w:rsidR="00687D79" w:rsidRPr="00821904">
        <w:rPr>
          <w:rFonts w:asciiTheme="minorHAnsi" w:hAnsiTheme="minorHAnsi" w:cs="Arial"/>
          <w:szCs w:val="22"/>
        </w:rPr>
        <w:t xml:space="preserve"> …)</w:t>
      </w:r>
      <w:r w:rsidRPr="00821904">
        <w:rPr>
          <w:rFonts w:asciiTheme="minorHAnsi" w:hAnsiTheme="minorHAnsi" w:cs="Arial"/>
          <w:szCs w:val="22"/>
        </w:rPr>
        <w:t>.</w:t>
      </w:r>
    </w:p>
    <w:p w14:paraId="72184CBB" w14:textId="45BD0205" w:rsidR="003F7A50" w:rsidRDefault="003C00B3">
      <w:pPr>
        <w:pStyle w:val="u"/>
        <w:widowControl w:val="0"/>
        <w:spacing w:before="120"/>
        <w:ind w:left="561"/>
        <w:rPr>
          <w:rFonts w:asciiTheme="minorHAnsi" w:hAnsiTheme="minorHAnsi" w:cs="Arial"/>
          <w:szCs w:val="22"/>
        </w:rPr>
      </w:pPr>
      <w:r>
        <w:rPr>
          <w:rFonts w:asciiTheme="minorHAnsi" w:hAnsiTheme="minorHAnsi" w:cs="Arial"/>
          <w:szCs w:val="22"/>
        </w:rPr>
        <w:lastRenderedPageBreak/>
        <w:t xml:space="preserve">Ces modifications sont notifiées au </w:t>
      </w:r>
      <w:r>
        <w:rPr>
          <w:rFonts w:asciiTheme="minorHAnsi" w:hAnsiTheme="minorHAnsi" w:cs="Arial"/>
          <w:smallCaps/>
          <w:szCs w:val="22"/>
        </w:rPr>
        <w:t>Contractant</w:t>
      </w:r>
      <w:r>
        <w:rPr>
          <w:rFonts w:asciiTheme="minorHAnsi" w:hAnsiTheme="minorHAnsi" w:cs="Arial"/>
          <w:szCs w:val="22"/>
        </w:rPr>
        <w:t> : par simple échange de courrie</w:t>
      </w:r>
      <w:r w:rsidR="00687D79">
        <w:rPr>
          <w:rFonts w:asciiTheme="minorHAnsi" w:hAnsiTheme="minorHAnsi" w:cs="Arial"/>
          <w:szCs w:val="22"/>
        </w:rPr>
        <w:t>l</w:t>
      </w:r>
      <w:r>
        <w:rPr>
          <w:rFonts w:asciiTheme="minorHAnsi" w:hAnsiTheme="minorHAnsi" w:cs="Arial"/>
          <w:szCs w:val="22"/>
        </w:rPr>
        <w:t>.</w:t>
      </w:r>
    </w:p>
    <w:p w14:paraId="00DE413F" w14:textId="4EF84C40" w:rsidR="00302C26" w:rsidRDefault="00302C26">
      <w:pPr>
        <w:pStyle w:val="u"/>
        <w:widowControl w:val="0"/>
        <w:spacing w:before="120"/>
        <w:ind w:left="561"/>
        <w:rPr>
          <w:rFonts w:asciiTheme="minorHAnsi" w:hAnsiTheme="minorHAnsi" w:cs="Arial"/>
          <w:szCs w:val="22"/>
        </w:rPr>
      </w:pPr>
      <w:r>
        <w:rPr>
          <w:rFonts w:asciiTheme="minorHAnsi" w:hAnsiTheme="minorHAnsi" w:cs="Arial"/>
          <w:szCs w:val="22"/>
        </w:rPr>
        <w:t xml:space="preserve">Toutes autres modifications seront notifiées au Contractant par la Conclusion d’un Avenant </w:t>
      </w:r>
    </w:p>
    <w:p w14:paraId="4857D289" w14:textId="77777777" w:rsidR="003F7A50" w:rsidRDefault="003C00B3" w:rsidP="00E252C7">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7" w:name="_Toc70411395"/>
      <w:bookmarkStart w:id="58" w:name="_Toc205534954"/>
      <w:r>
        <w:rPr>
          <w:rFonts w:asciiTheme="minorHAnsi" w:hAnsiTheme="minorHAnsi"/>
          <w:b/>
          <w:caps/>
          <w:sz w:val="24"/>
          <w:u w:val="single"/>
        </w:rPr>
        <w:t>RÉalisation de prestations similaires</w:t>
      </w:r>
      <w:bookmarkEnd w:id="57"/>
      <w:bookmarkEnd w:id="58"/>
    </w:p>
    <w:p w14:paraId="6C34A23D" w14:textId="77777777" w:rsidR="003F7A50" w:rsidRDefault="003C00B3">
      <w:pPr>
        <w:widowControl w:val="0"/>
        <w:spacing w:before="120" w:line="240" w:lineRule="auto"/>
        <w:ind w:left="561"/>
        <w:jc w:val="both"/>
        <w:rPr>
          <w:rFonts w:asciiTheme="minorHAnsi" w:eastAsia="Times New Roman" w:hAnsiTheme="minorHAnsi" w:cs="Arial"/>
          <w:sz w:val="22"/>
        </w:rPr>
      </w:pPr>
      <w:r>
        <w:rPr>
          <w:rFonts w:asciiTheme="minorHAnsi" w:eastAsia="Times New Roman" w:hAnsiTheme="minorHAnsi" w:cs="Arial"/>
          <w:sz w:val="22"/>
        </w:rPr>
        <w:t xml:space="preserve">En application de l’article R.2122-7 du code de la commande publique, le </w:t>
      </w:r>
      <w:r>
        <w:rPr>
          <w:rFonts w:asciiTheme="minorHAnsi" w:eastAsia="Times New Roman" w:hAnsiTheme="minorHAnsi" w:cs="Arial"/>
          <w:smallCaps/>
          <w:sz w:val="22"/>
        </w:rPr>
        <w:t>Contractant</w:t>
      </w:r>
      <w:r>
        <w:rPr>
          <w:rFonts w:asciiTheme="minorHAnsi" w:eastAsia="Times New Roman" w:hAnsiTheme="minorHAnsi" w:cs="Arial"/>
          <w:sz w:val="22"/>
        </w:rPr>
        <w:t xml:space="preserve"> pourra se voir confier, sans publicité ni mise en concurrence, un contrat portant sur la réalisation de prestations similaires.</w:t>
      </w:r>
    </w:p>
    <w:p w14:paraId="3A410183" w14:textId="77777777" w:rsidR="003F7A50" w:rsidRDefault="003C00B3" w:rsidP="00E252C7">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9" w:name="_Toc205534955"/>
      <w:r>
        <w:rPr>
          <w:rFonts w:asciiTheme="minorHAnsi" w:hAnsiTheme="minorHAnsi"/>
          <w:b/>
          <w:caps/>
          <w:sz w:val="24"/>
          <w:u w:val="single"/>
        </w:rPr>
        <w:t>pÉnalitÉs</w:t>
      </w:r>
      <w:bookmarkEnd w:id="59"/>
    </w:p>
    <w:p w14:paraId="6AE3C219" w14:textId="77777777" w:rsidR="003F7A50" w:rsidRDefault="003C00B3">
      <w:pPr>
        <w:pStyle w:val="u"/>
        <w:widowControl w:val="0"/>
        <w:rPr>
          <w:rFonts w:asciiTheme="minorHAnsi" w:hAnsiTheme="minorHAnsi" w:cs="Arial"/>
          <w:szCs w:val="22"/>
        </w:rPr>
      </w:pPr>
      <w:r>
        <w:rPr>
          <w:rFonts w:asciiTheme="minorHAnsi" w:hAnsiTheme="minorHAnsi" w:cs="Arial"/>
          <w:szCs w:val="22"/>
        </w:rPr>
        <w:t>Le montant des pénalités sera appliqué dans le calcul du solde des versements dus au titre du poste ou du bon de commande concerné.</w:t>
      </w:r>
    </w:p>
    <w:p w14:paraId="3E9A2C2C" w14:textId="77777777" w:rsidR="003F7A50" w:rsidRDefault="003C00B3">
      <w:pPr>
        <w:pStyle w:val="Titre2"/>
        <w:spacing w:before="120" w:after="60"/>
        <w:jc w:val="both"/>
        <w:rPr>
          <w:rFonts w:asciiTheme="minorHAnsi" w:hAnsiTheme="minorHAnsi"/>
          <w:sz w:val="22"/>
          <w:szCs w:val="22"/>
        </w:rPr>
      </w:pPr>
      <w:bookmarkStart w:id="60" w:name="_Toc205534956"/>
      <w:r>
        <w:rPr>
          <w:rFonts w:asciiTheme="minorHAnsi" w:hAnsiTheme="minorHAnsi"/>
          <w:sz w:val="22"/>
          <w:szCs w:val="22"/>
        </w:rPr>
        <w:t>Pénalités sur livrables documentaires périodiques</w:t>
      </w:r>
      <w:bookmarkEnd w:id="60"/>
    </w:p>
    <w:p w14:paraId="3B9D6DD3" w14:textId="77777777" w:rsidR="003F7A50" w:rsidRDefault="003C00B3">
      <w:pPr>
        <w:pStyle w:val="u"/>
        <w:widowControl w:val="0"/>
        <w:rPr>
          <w:rFonts w:asciiTheme="minorHAnsi" w:hAnsiTheme="minorHAnsi" w:cs="Arial"/>
          <w:szCs w:val="22"/>
        </w:rPr>
      </w:pPr>
      <w:r>
        <w:rPr>
          <w:rFonts w:asciiTheme="minorHAnsi" w:hAnsiTheme="minorHAnsi" w:cs="Arial"/>
          <w:szCs w:val="22"/>
        </w:rPr>
        <w:t xml:space="preserve">Par dérogation au CCAG, les pénalités sont fixées forfaitairement à 50€ net par jour de retard de remise des livrables périodiques attendus désignés à l’article 6 « tableau des livrables » du présent </w:t>
      </w:r>
      <w:r>
        <w:rPr>
          <w:rFonts w:asciiTheme="minorHAnsi" w:hAnsiTheme="minorHAnsi" w:cs="Arial"/>
          <w:smallCaps/>
          <w:szCs w:val="22"/>
        </w:rPr>
        <w:t>Contrat</w:t>
      </w:r>
      <w:r>
        <w:rPr>
          <w:rFonts w:asciiTheme="minorHAnsi" w:hAnsiTheme="minorHAnsi" w:cs="Arial"/>
          <w:szCs w:val="22"/>
        </w:rPr>
        <w:t>.</w:t>
      </w:r>
    </w:p>
    <w:p w14:paraId="218B0954" w14:textId="77777777" w:rsidR="003F7A50" w:rsidRDefault="003C00B3">
      <w:pPr>
        <w:pStyle w:val="Titre2"/>
        <w:spacing w:before="120" w:after="60"/>
        <w:jc w:val="both"/>
        <w:rPr>
          <w:rFonts w:asciiTheme="minorHAnsi" w:hAnsiTheme="minorHAnsi"/>
          <w:sz w:val="22"/>
          <w:szCs w:val="22"/>
        </w:rPr>
      </w:pPr>
      <w:bookmarkStart w:id="61" w:name="_Toc205534957"/>
      <w:r>
        <w:rPr>
          <w:rFonts w:asciiTheme="minorHAnsi" w:hAnsiTheme="minorHAnsi"/>
          <w:sz w:val="22"/>
          <w:szCs w:val="22"/>
        </w:rPr>
        <w:t>Pénalités sur remise d’un livrable final</w:t>
      </w:r>
      <w:bookmarkEnd w:id="61"/>
    </w:p>
    <w:p w14:paraId="6DF18E8A" w14:textId="77777777" w:rsidR="003F7A50" w:rsidRDefault="003C00B3">
      <w:pPr>
        <w:pStyle w:val="u"/>
        <w:widowControl w:val="0"/>
        <w:rPr>
          <w:rFonts w:asciiTheme="minorHAnsi" w:hAnsiTheme="minorHAnsi" w:cs="Arial"/>
          <w:szCs w:val="22"/>
        </w:rPr>
      </w:pPr>
      <w:r>
        <w:rPr>
          <w:rFonts w:asciiTheme="minorHAnsi" w:hAnsiTheme="minorHAnsi" w:cs="Arial"/>
          <w:szCs w:val="22"/>
        </w:rPr>
        <w:t xml:space="preserve">Par dérogation au CCAG, les pénalités sont fixées forfaitairement à 100€ net par jour de retard de remise des livrables finaux attendus désignés à l’article 6 « tableau des livrables » du présent </w:t>
      </w:r>
      <w:r>
        <w:rPr>
          <w:rFonts w:asciiTheme="minorHAnsi" w:hAnsiTheme="minorHAnsi" w:cs="Arial"/>
          <w:smallCaps/>
          <w:szCs w:val="22"/>
        </w:rPr>
        <w:t>Contrat</w:t>
      </w:r>
      <w:r>
        <w:rPr>
          <w:rFonts w:asciiTheme="minorHAnsi" w:hAnsiTheme="minorHAnsi" w:cs="Arial"/>
          <w:szCs w:val="22"/>
        </w:rPr>
        <w:t>.</w:t>
      </w:r>
    </w:p>
    <w:p w14:paraId="66F638B8" w14:textId="77777777" w:rsidR="003F7A50" w:rsidRDefault="003F7A50">
      <w:pPr>
        <w:pStyle w:val="u"/>
        <w:widowControl w:val="0"/>
        <w:rPr>
          <w:rFonts w:asciiTheme="minorHAnsi" w:hAnsiTheme="minorHAnsi" w:cs="Arial"/>
          <w:szCs w:val="22"/>
        </w:rPr>
      </w:pPr>
    </w:p>
    <w:p w14:paraId="0EEADCF6" w14:textId="77777777" w:rsidR="003F7A50" w:rsidRDefault="003C00B3" w:rsidP="00E252C7">
      <w:pPr>
        <w:pStyle w:val="v"/>
        <w:widowControl w:val="0"/>
        <w:numPr>
          <w:ilvl w:val="0"/>
          <w:numId w:val="6"/>
        </w:numPr>
        <w:spacing w:before="600" w:after="240"/>
        <w:ind w:left="357" w:hanging="357"/>
        <w:outlineLvl w:val="0"/>
        <w:rPr>
          <w:rFonts w:asciiTheme="minorHAnsi" w:hAnsiTheme="minorHAnsi"/>
          <w:b/>
          <w:caps/>
          <w:sz w:val="24"/>
          <w:u w:val="single"/>
        </w:rPr>
      </w:pPr>
      <w:bookmarkStart w:id="62" w:name="_Toc205534958"/>
      <w:r>
        <w:rPr>
          <w:rFonts w:asciiTheme="minorHAnsi" w:hAnsiTheme="minorHAnsi"/>
          <w:b/>
          <w:caps/>
          <w:sz w:val="24"/>
          <w:u w:val="single"/>
        </w:rPr>
        <w:t>propriÉtÉ intellectuelle</w:t>
      </w:r>
      <w:bookmarkEnd w:id="62"/>
    </w:p>
    <w:p w14:paraId="632B9558" w14:textId="77777777" w:rsidR="003F7A50" w:rsidRDefault="003C00B3">
      <w:pPr>
        <w:pStyle w:val="Titre2"/>
        <w:spacing w:before="120" w:after="60"/>
        <w:jc w:val="both"/>
        <w:rPr>
          <w:rFonts w:asciiTheme="minorHAnsi" w:hAnsiTheme="minorHAnsi"/>
          <w:sz w:val="22"/>
          <w:szCs w:val="22"/>
        </w:rPr>
      </w:pPr>
      <w:bookmarkStart w:id="63" w:name="_Toc205534959"/>
      <w:bookmarkStart w:id="64" w:name="_Toc392669651"/>
      <w:r>
        <w:rPr>
          <w:rFonts w:asciiTheme="minorHAnsi" w:hAnsiTheme="minorHAnsi"/>
          <w:sz w:val="22"/>
          <w:szCs w:val="22"/>
        </w:rPr>
        <w:t>Définitions</w:t>
      </w:r>
      <w:bookmarkEnd w:id="63"/>
    </w:p>
    <w:p w14:paraId="1A0D31DB" w14:textId="77777777" w:rsidR="003F7A50" w:rsidRDefault="003C00B3">
      <w:pPr>
        <w:spacing w:after="120"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La Cession prévue par le présent Article implique de définir les termes suivants : </w:t>
      </w:r>
    </w:p>
    <w:p w14:paraId="073E4CB8" w14:textId="77777777" w:rsidR="003F7A50" w:rsidRDefault="003C00B3" w:rsidP="00E252C7">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on</w:t>
      </w:r>
      <w:proofErr w:type="gramEnd"/>
      <w:r>
        <w:rPr>
          <w:rFonts w:asciiTheme="minorHAnsi" w:eastAsia="Times New Roman" w:hAnsiTheme="minorHAnsi" w:cs="Arial"/>
          <w:sz w:val="22"/>
          <w:szCs w:val="22"/>
        </w:rPr>
        <w:t xml:space="preserve"> entend par «Résultats» tout produit escompté de l'exécution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qui est livré et qui fait l'objet d'une acceptation définitive de la part d’</w:t>
      </w:r>
      <w:r>
        <w:rPr>
          <w:rFonts w:asciiTheme="minorHAnsi" w:eastAsia="Times New Roman" w:hAnsiTheme="minorHAnsi" w:cs="Arial"/>
          <w:smallCaps/>
          <w:sz w:val="22"/>
          <w:szCs w:val="22"/>
        </w:rPr>
        <w:t xml:space="preserve">Expertise France </w:t>
      </w:r>
      <w:r>
        <w:rPr>
          <w:rFonts w:asciiTheme="minorHAnsi" w:eastAsia="Times New Roman" w:hAnsiTheme="minorHAnsi" w:cs="Arial"/>
          <w:sz w:val="22"/>
          <w:szCs w:val="22"/>
        </w:rPr>
        <w:t xml:space="preserve">; </w:t>
      </w:r>
    </w:p>
    <w:p w14:paraId="7C11DE1F" w14:textId="77777777" w:rsidR="003F7A50" w:rsidRDefault="003C00B3" w:rsidP="00E252C7">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on</w:t>
      </w:r>
      <w:proofErr w:type="gramEnd"/>
      <w:r>
        <w:rPr>
          <w:rFonts w:asciiTheme="minorHAnsi" w:eastAsia="Times New Roman" w:hAnsiTheme="minorHAnsi" w:cs="Arial"/>
          <w:sz w:val="22"/>
          <w:szCs w:val="22"/>
        </w:rPr>
        <w:t xml:space="preserve"> entend par «Auteur» toute personne physique qui a contribué à la production du Résultat ;</w:t>
      </w:r>
    </w:p>
    <w:p w14:paraId="54833CB4" w14:textId="77777777" w:rsidR="003F7A50" w:rsidRDefault="003C00B3" w:rsidP="00E252C7">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on</w:t>
      </w:r>
      <w:proofErr w:type="gramEnd"/>
      <w:r>
        <w:rPr>
          <w:rFonts w:asciiTheme="minorHAnsi" w:eastAsia="Times New Roman" w:hAnsiTheme="minorHAnsi" w:cs="Arial"/>
          <w:sz w:val="22"/>
          <w:szCs w:val="22"/>
        </w:rPr>
        <w:t xml:space="preserve"> entend par «Droits Préexistants» tout droit de propriété intellectuelle, y compris les technologies préexistantes détenues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ou tout tiers intéressé antérieurement à la commande dont l’exécution est prévue par les dispositions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w:t>
      </w:r>
    </w:p>
    <w:p w14:paraId="49BC9F87" w14:textId="77777777" w:rsidR="003F7A50" w:rsidRDefault="003C00B3">
      <w:pPr>
        <w:pStyle w:val="Titre2"/>
        <w:spacing w:before="120" w:after="60"/>
        <w:jc w:val="both"/>
        <w:rPr>
          <w:rFonts w:asciiTheme="minorHAnsi" w:hAnsiTheme="minorHAnsi"/>
          <w:sz w:val="22"/>
          <w:szCs w:val="22"/>
        </w:rPr>
      </w:pPr>
      <w:bookmarkStart w:id="65" w:name="_Toc205534960"/>
      <w:r>
        <w:rPr>
          <w:rFonts w:asciiTheme="minorHAnsi" w:hAnsiTheme="minorHAnsi"/>
          <w:sz w:val="22"/>
          <w:szCs w:val="22"/>
        </w:rPr>
        <w:t>Propriété des résultats</w:t>
      </w:r>
      <w:bookmarkEnd w:id="65"/>
    </w:p>
    <w:p w14:paraId="6440EB96" w14:textId="77777777" w:rsidR="003F7A50" w:rsidRDefault="003C00B3">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La propriété des Résultats, la titularité des droits de Propriété intellectuelle et industrielle qui y sont rattachés et les solutions et informations techniques contenues dans ces derniers sont intégralement et irrévocablement transférées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en vertu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La présente Cession ne recouvre que les droits d’auteurs dit patrimoniaux et ce, dans les conditions prévues à l’article 8.3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Les droits d’auteurs dits moraux en sont exclus. Ces droits moraux recouvrent la </w:t>
      </w:r>
      <w:r>
        <w:rPr>
          <w:rFonts w:asciiTheme="minorHAnsi" w:eastAsia="Times New Roman" w:hAnsiTheme="minorHAnsi" w:cs="Arial"/>
          <w:sz w:val="22"/>
          <w:szCs w:val="22"/>
        </w:rPr>
        <w:lastRenderedPageBreak/>
        <w:t>divulgation, la paternité et le respect de l’intégrité des résultats vus en tant qu’œuvre au sens du Droit de la Propriété intellectuelle.</w:t>
      </w:r>
    </w:p>
    <w:p w14:paraId="299AC8C3" w14:textId="77777777" w:rsidR="003F7A50" w:rsidRDefault="003C00B3">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Les éléments susmentionnés sont réputés être cédés de manière effective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après acceptation de sa part des résultats que lui a livrés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w:t>
      </w:r>
    </w:p>
    <w:p w14:paraId="3214B091" w14:textId="77777777" w:rsidR="003F7A50" w:rsidRDefault="003C00B3">
      <w:pPr>
        <w:spacing w:line="240" w:lineRule="auto"/>
        <w:ind w:left="567"/>
        <w:jc w:val="both"/>
        <w:rPr>
          <w:rFonts w:cs="Arial"/>
          <w:sz w:val="22"/>
          <w:szCs w:val="22"/>
        </w:rPr>
      </w:pPr>
      <w:r>
        <w:rPr>
          <w:rFonts w:asciiTheme="minorHAnsi" w:eastAsia="Times New Roman" w:hAnsiTheme="minorHAnsi" w:cs="Arial"/>
          <w:sz w:val="22"/>
          <w:szCs w:val="22"/>
        </w:rPr>
        <w:t xml:space="preserve">Le paiement du prix versé au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est réputé inclure toutes les rémunérations qui lui sont dues au titre de l'acquisition de droits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notamment toutes les formes d'exploitation des résultats. L'acquisition de ces droits est valable pour le monde entier. </w:t>
      </w:r>
    </w:p>
    <w:p w14:paraId="5EC66857" w14:textId="77777777" w:rsidR="003F7A50" w:rsidRDefault="003C00B3">
      <w:pPr>
        <w:pStyle w:val="Titre2"/>
        <w:spacing w:before="120" w:after="60"/>
        <w:jc w:val="both"/>
        <w:rPr>
          <w:rFonts w:asciiTheme="minorHAnsi" w:hAnsiTheme="minorHAnsi"/>
          <w:sz w:val="22"/>
          <w:szCs w:val="22"/>
        </w:rPr>
      </w:pPr>
      <w:bookmarkStart w:id="66" w:name="_Toc205534961"/>
      <w:r>
        <w:rPr>
          <w:rFonts w:asciiTheme="minorHAnsi" w:hAnsiTheme="minorHAnsi"/>
          <w:sz w:val="22"/>
          <w:szCs w:val="22"/>
        </w:rPr>
        <w:t>Exploitation des résultats</w:t>
      </w:r>
      <w:bookmarkEnd w:id="66"/>
      <w:r>
        <w:rPr>
          <w:rFonts w:asciiTheme="minorHAnsi" w:hAnsiTheme="minorHAnsi"/>
          <w:sz w:val="22"/>
          <w:szCs w:val="22"/>
        </w:rPr>
        <w:t xml:space="preserve"> </w:t>
      </w:r>
    </w:p>
    <w:p w14:paraId="7C9DBE40" w14:textId="77777777" w:rsidR="003F7A50" w:rsidRDefault="003C00B3">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En acquérant la propriété des résultats développés par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devient titulaire de l’ensemble des droits d’auteur dits patrimoniaux rattachés à ces derniers. A ce titre et sans que cette liste soit exhaustive,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est susceptible d’exploiter ces résultats aux fins suivantes : </w:t>
      </w:r>
    </w:p>
    <w:p w14:paraId="4A9885A0" w14:textId="77777777" w:rsidR="003F7A50" w:rsidRDefault="003C00B3" w:rsidP="00E252C7">
      <w:pPr>
        <w:pStyle w:val="Paragraphedeliste"/>
        <w:numPr>
          <w:ilvl w:val="0"/>
          <w:numId w:val="11"/>
        </w:numPr>
        <w:spacing w:line="240" w:lineRule="auto"/>
        <w:ind w:left="993"/>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exploitation</w:t>
      </w:r>
      <w:proofErr w:type="gramEnd"/>
      <w:r>
        <w:rPr>
          <w:rFonts w:asciiTheme="minorHAnsi" w:eastAsia="Times New Roman" w:hAnsiTheme="minorHAnsi" w:cs="Arial"/>
          <w:sz w:val="22"/>
          <w:szCs w:val="22"/>
        </w:rPr>
        <w:t xml:space="preserve"> à des fins internes :</w:t>
      </w:r>
    </w:p>
    <w:p w14:paraId="584B2603" w14:textId="77777777" w:rsidR="003F7A50" w:rsidRDefault="003C00B3" w:rsidP="00E252C7">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communication</w:t>
      </w:r>
      <w:proofErr w:type="gramEnd"/>
      <w:r>
        <w:rPr>
          <w:rFonts w:asciiTheme="minorHAnsi" w:eastAsia="Times New Roman" w:hAnsiTheme="minorHAnsi" w:cs="Arial"/>
          <w:sz w:val="22"/>
          <w:szCs w:val="22"/>
        </w:rPr>
        <w:t xml:space="preserve"> auprès de son personnel </w:t>
      </w:r>
    </w:p>
    <w:p w14:paraId="55FE2797" w14:textId="77777777" w:rsidR="003F7A50" w:rsidRDefault="003C00B3" w:rsidP="00E252C7">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communication</w:t>
      </w:r>
      <w:proofErr w:type="gramEnd"/>
      <w:r>
        <w:rPr>
          <w:rFonts w:asciiTheme="minorHAnsi" w:eastAsia="Times New Roman" w:hAnsiTheme="minorHAnsi" w:cs="Arial"/>
          <w:sz w:val="22"/>
          <w:szCs w:val="22"/>
        </w:rPr>
        <w:t xml:space="preserve"> auprès des personnes et des organismes qui travaillent pour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ou collaborent avec elle, dont les </w:t>
      </w:r>
      <w:r>
        <w:rPr>
          <w:rFonts w:asciiTheme="minorHAnsi" w:eastAsia="Times New Roman" w:hAnsiTheme="minorHAnsi" w:cs="Arial"/>
          <w:smallCaps/>
          <w:sz w:val="22"/>
          <w:szCs w:val="22"/>
        </w:rPr>
        <w:t>Contractan</w:t>
      </w:r>
      <w:r>
        <w:rPr>
          <w:rFonts w:asciiTheme="minorHAnsi" w:eastAsia="Times New Roman" w:hAnsiTheme="minorHAnsi" w:cs="Arial"/>
          <w:sz w:val="22"/>
          <w:szCs w:val="22"/>
        </w:rPr>
        <w:t>ts et sous-traitants (personnes morales ou physiques), les institutions, agences et organes de l'Union, les institutions des États membres</w:t>
      </w:r>
    </w:p>
    <w:p w14:paraId="1241B848" w14:textId="77777777" w:rsidR="003F7A50" w:rsidRDefault="003C00B3" w:rsidP="00E252C7">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installation</w:t>
      </w:r>
      <w:proofErr w:type="gramEnd"/>
      <w:r>
        <w:rPr>
          <w:rFonts w:asciiTheme="minorHAnsi" w:eastAsia="Times New Roman" w:hAnsiTheme="minorHAnsi" w:cs="Arial"/>
          <w:sz w:val="22"/>
          <w:szCs w:val="22"/>
        </w:rPr>
        <w:t>, chargement, traitement, arrangement, compilation, assemblage, extraction, copie, reproduction en tout ou en partie et en un nombre illimité d'exemplaires</w:t>
      </w:r>
    </w:p>
    <w:p w14:paraId="7E474F42" w14:textId="77777777" w:rsidR="003F7A50" w:rsidRDefault="003C00B3" w:rsidP="00E252C7">
      <w:pPr>
        <w:pStyle w:val="Paragraphedeliste"/>
        <w:numPr>
          <w:ilvl w:val="0"/>
          <w:numId w:val="11"/>
        </w:numPr>
        <w:spacing w:line="240" w:lineRule="auto"/>
        <w:ind w:left="993"/>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diffusion</w:t>
      </w:r>
      <w:proofErr w:type="gramEnd"/>
      <w:r>
        <w:rPr>
          <w:rFonts w:asciiTheme="minorHAnsi" w:eastAsia="Times New Roman" w:hAnsiTheme="minorHAnsi" w:cs="Arial"/>
          <w:sz w:val="22"/>
          <w:szCs w:val="22"/>
        </w:rPr>
        <w:t xml:space="preserve"> publique :</w:t>
      </w:r>
    </w:p>
    <w:p w14:paraId="10B8A485" w14:textId="77777777" w:rsidR="003F7A50" w:rsidRDefault="003C00B3" w:rsidP="00E252C7">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sous</w:t>
      </w:r>
      <w:proofErr w:type="gramEnd"/>
      <w:r>
        <w:rPr>
          <w:rFonts w:asciiTheme="minorHAnsi" w:eastAsia="Times New Roman" w:hAnsiTheme="minorHAnsi" w:cs="Arial"/>
          <w:sz w:val="22"/>
          <w:szCs w:val="22"/>
        </w:rPr>
        <w:t xml:space="preserve"> format papier, électronique ou numérique</w:t>
      </w:r>
    </w:p>
    <w:p w14:paraId="168C3A71" w14:textId="77777777" w:rsidR="003F7A50" w:rsidRDefault="003C00B3" w:rsidP="00E252C7">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sur</w:t>
      </w:r>
      <w:proofErr w:type="gramEnd"/>
      <w:r>
        <w:rPr>
          <w:rFonts w:asciiTheme="minorHAnsi" w:eastAsia="Times New Roman" w:hAnsiTheme="minorHAnsi" w:cs="Arial"/>
          <w:sz w:val="22"/>
          <w:szCs w:val="22"/>
        </w:rPr>
        <w:t xml:space="preserve"> internet sous la forme de fichiers, téléchargeables ou non </w:t>
      </w:r>
    </w:p>
    <w:p w14:paraId="1CAAB667" w14:textId="77777777" w:rsidR="003F7A50" w:rsidRDefault="003C00B3" w:rsidP="00E252C7">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par</w:t>
      </w:r>
      <w:proofErr w:type="gramEnd"/>
      <w:r>
        <w:rPr>
          <w:rFonts w:asciiTheme="minorHAnsi" w:eastAsia="Times New Roman" w:hAnsiTheme="minorHAnsi" w:cs="Arial"/>
          <w:sz w:val="22"/>
          <w:szCs w:val="22"/>
        </w:rPr>
        <w:t xml:space="preserve"> affichage, radiodiffusion,  télédiffusion ou toute autre technique de transmission</w:t>
      </w:r>
    </w:p>
    <w:p w14:paraId="5C244D7B" w14:textId="77777777" w:rsidR="003F7A50" w:rsidRDefault="003C00B3" w:rsidP="00E252C7">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autre</w:t>
      </w:r>
      <w:proofErr w:type="gramEnd"/>
      <w:r>
        <w:rPr>
          <w:rFonts w:asciiTheme="minorHAnsi" w:eastAsia="Times New Roman" w:hAnsiTheme="minorHAnsi" w:cs="Arial"/>
          <w:sz w:val="22"/>
          <w:szCs w:val="22"/>
        </w:rPr>
        <w:t xml:space="preserve"> diffusion publique sous toute forme et par tout moyen </w:t>
      </w:r>
    </w:p>
    <w:p w14:paraId="77BD4D22" w14:textId="77777777" w:rsidR="003F7A50" w:rsidRDefault="003C00B3" w:rsidP="00E252C7">
      <w:pPr>
        <w:pStyle w:val="Paragraphedeliste"/>
        <w:numPr>
          <w:ilvl w:val="0"/>
          <w:numId w:val="12"/>
        </w:numPr>
        <w:spacing w:line="240" w:lineRule="auto"/>
        <w:ind w:left="993"/>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modifications</w:t>
      </w:r>
      <w:proofErr w:type="gramEnd"/>
      <w:r>
        <w:rPr>
          <w:rFonts w:asciiTheme="minorHAnsi" w:eastAsia="Times New Roman" w:hAnsiTheme="minorHAnsi" w:cs="Arial"/>
          <w:sz w:val="22"/>
          <w:szCs w:val="22"/>
        </w:rPr>
        <w:t> :</w:t>
      </w:r>
    </w:p>
    <w:p w14:paraId="34450F4F" w14:textId="77777777" w:rsidR="003F7A50" w:rsidRDefault="003C00B3" w:rsidP="00E252C7">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modification</w:t>
      </w:r>
      <w:proofErr w:type="gramEnd"/>
      <w:r>
        <w:rPr>
          <w:rFonts w:asciiTheme="minorHAnsi" w:eastAsia="Times New Roman" w:hAnsiTheme="minorHAnsi" w:cs="Arial"/>
          <w:sz w:val="22"/>
          <w:szCs w:val="22"/>
        </w:rPr>
        <w:t xml:space="preserve"> au niveau contenu, formel et technique </w:t>
      </w:r>
    </w:p>
    <w:p w14:paraId="58690A36" w14:textId="77777777" w:rsidR="003F7A50" w:rsidRDefault="003C00B3" w:rsidP="00E252C7">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ajout</w:t>
      </w:r>
      <w:proofErr w:type="gramEnd"/>
      <w:r>
        <w:rPr>
          <w:rFonts w:asciiTheme="minorHAnsi" w:eastAsia="Times New Roman" w:hAnsiTheme="minorHAnsi" w:cs="Arial"/>
          <w:sz w:val="22"/>
          <w:szCs w:val="22"/>
        </w:rPr>
        <w:t xml:space="preserve"> de nouveaux éléments de contenu et de forme</w:t>
      </w:r>
    </w:p>
    <w:p w14:paraId="50B9A284" w14:textId="77777777" w:rsidR="003F7A50" w:rsidRDefault="003C00B3" w:rsidP="00E252C7">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adaptation</w:t>
      </w:r>
      <w:proofErr w:type="gramEnd"/>
      <w:r>
        <w:rPr>
          <w:rFonts w:asciiTheme="minorHAnsi" w:eastAsia="Times New Roman" w:hAnsiTheme="minorHAnsi" w:cs="Arial"/>
          <w:sz w:val="22"/>
          <w:szCs w:val="22"/>
        </w:rPr>
        <w:t xml:space="preserve"> par le biais de nouveaux supports</w:t>
      </w:r>
    </w:p>
    <w:p w14:paraId="7C9C872E" w14:textId="77777777" w:rsidR="003F7A50" w:rsidRDefault="003C00B3" w:rsidP="00E252C7">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traduction</w:t>
      </w:r>
      <w:proofErr w:type="gramEnd"/>
      <w:r>
        <w:rPr>
          <w:rFonts w:asciiTheme="minorHAnsi" w:eastAsia="Times New Roman" w:hAnsiTheme="minorHAnsi" w:cs="Arial"/>
          <w:sz w:val="22"/>
          <w:szCs w:val="22"/>
        </w:rPr>
        <w:t xml:space="preserve"> en plusieurs langues</w:t>
      </w:r>
    </w:p>
    <w:p w14:paraId="1BFAD8C3" w14:textId="77777777" w:rsidR="003F7A50" w:rsidRDefault="003C00B3" w:rsidP="00E252C7">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Numérisation et traitement informatique</w:t>
      </w:r>
    </w:p>
    <w:p w14:paraId="015A7DCC" w14:textId="77777777" w:rsidR="003F7A50" w:rsidRDefault="003C00B3">
      <w:pPr>
        <w:pStyle w:val="Titre2"/>
        <w:spacing w:before="120" w:after="60"/>
        <w:jc w:val="both"/>
        <w:rPr>
          <w:rFonts w:asciiTheme="minorHAnsi" w:hAnsiTheme="minorHAnsi"/>
          <w:sz w:val="22"/>
          <w:szCs w:val="22"/>
        </w:rPr>
      </w:pPr>
      <w:bookmarkStart w:id="67" w:name="_Toc205534962"/>
      <w:r>
        <w:rPr>
          <w:rFonts w:asciiTheme="minorHAnsi" w:hAnsiTheme="minorHAnsi"/>
          <w:sz w:val="22"/>
          <w:szCs w:val="22"/>
        </w:rPr>
        <w:t>Licence sur les Droits Préexistants</w:t>
      </w:r>
      <w:bookmarkEnd w:id="67"/>
      <w:r>
        <w:rPr>
          <w:rFonts w:asciiTheme="minorHAnsi" w:hAnsiTheme="minorHAnsi"/>
          <w:sz w:val="22"/>
          <w:szCs w:val="22"/>
        </w:rPr>
        <w:t xml:space="preserve"> </w:t>
      </w:r>
    </w:p>
    <w:p w14:paraId="07989D21" w14:textId="77777777" w:rsidR="003F7A50" w:rsidRDefault="003C00B3">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n'acquiert pas la propriété des Droits Préexistants.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accorde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une licence libre de redevance, non exclusive et irrévocable sur les Droits Préexistants, autorisant celui-ci à exploiter ces droits dans les termes prévus à l'article 8.3. Cette licence devient effective à compter de la livraison des Résultats par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et de leur acceptation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Lors de la livraison des Résultats,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peut, au besoin, fournir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une liste des Droits Préexistants et des droits de tiers, y compris ceux de son personnel, d'auteurs ou d'autres détenteurs de droits. La licence sur les droits préexistants octroyés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au titre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est valable pour le monde entier et pour toute la durée de la protection des droits de propriété intellectuelle.</w:t>
      </w:r>
    </w:p>
    <w:p w14:paraId="04D0C04D" w14:textId="77777777" w:rsidR="003F7A50" w:rsidRDefault="003C00B3">
      <w:pPr>
        <w:pStyle w:val="Titre2"/>
        <w:spacing w:before="120" w:after="60"/>
        <w:jc w:val="both"/>
        <w:rPr>
          <w:rFonts w:asciiTheme="minorHAnsi" w:hAnsiTheme="minorHAnsi"/>
          <w:sz w:val="22"/>
          <w:szCs w:val="22"/>
        </w:rPr>
      </w:pPr>
      <w:bookmarkStart w:id="68" w:name="_Toc205534963"/>
      <w:r>
        <w:rPr>
          <w:rFonts w:asciiTheme="minorHAnsi" w:hAnsiTheme="minorHAnsi"/>
          <w:sz w:val="22"/>
          <w:szCs w:val="22"/>
        </w:rPr>
        <w:t>Garanties</w:t>
      </w:r>
      <w:bookmarkEnd w:id="68"/>
      <w:r>
        <w:rPr>
          <w:rFonts w:asciiTheme="minorHAnsi" w:hAnsiTheme="minorHAnsi"/>
          <w:sz w:val="22"/>
          <w:szCs w:val="22"/>
        </w:rPr>
        <w:t xml:space="preserve"> </w:t>
      </w:r>
    </w:p>
    <w:p w14:paraId="576E09A0" w14:textId="77777777" w:rsidR="003F7A50" w:rsidRDefault="003C00B3">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Lorsqu'il livre les résultats,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w:t>
      </w:r>
    </w:p>
    <w:p w14:paraId="3374116F" w14:textId="77777777" w:rsidR="003F7A50" w:rsidRDefault="003C00B3">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lastRenderedPageBreak/>
        <w:t>A première demande d’</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doit pouvoir démontrer par le bais de preuves tangibles et effectives la propriété ou les droits d'exploitation de tous les droits préexistants et droits de tiers énumérés, sauf en ce qui concerne les droits détenus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w:t>
      </w:r>
    </w:p>
    <w:p w14:paraId="06CDAA71" w14:textId="77777777" w:rsidR="003F7A50" w:rsidRDefault="003C00B3">
      <w:pPr>
        <w:pStyle w:val="Titre2"/>
        <w:spacing w:before="120" w:after="60"/>
        <w:jc w:val="both"/>
        <w:rPr>
          <w:rFonts w:asciiTheme="minorHAnsi" w:hAnsiTheme="minorHAnsi"/>
          <w:sz w:val="22"/>
          <w:szCs w:val="22"/>
        </w:rPr>
      </w:pPr>
      <w:bookmarkStart w:id="69" w:name="_Toc205534964"/>
      <w:r>
        <w:rPr>
          <w:rFonts w:asciiTheme="minorHAnsi" w:hAnsiTheme="minorHAnsi"/>
          <w:sz w:val="22"/>
          <w:szCs w:val="22"/>
        </w:rPr>
        <w:t>Droits à l’image</w:t>
      </w:r>
      <w:bookmarkEnd w:id="69"/>
      <w:r>
        <w:rPr>
          <w:rFonts w:asciiTheme="minorHAnsi" w:hAnsiTheme="minorHAnsi"/>
          <w:sz w:val="22"/>
          <w:szCs w:val="22"/>
        </w:rPr>
        <w:t xml:space="preserve"> </w:t>
      </w:r>
    </w:p>
    <w:p w14:paraId="1B105FBC" w14:textId="29F76C55" w:rsidR="003F7A50" w:rsidRDefault="003C00B3">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Si des personnes physiques reconnaissables sont représentées dans un résultat ou que leur voix est enregistrée,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présente, à la demande d’</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5E3568FD" w14:textId="77777777" w:rsidR="003F7A50" w:rsidRDefault="003C00B3" w:rsidP="00E252C7">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0" w:name="_Toc205534965"/>
      <w:bookmarkEnd w:id="64"/>
      <w:r>
        <w:rPr>
          <w:rFonts w:asciiTheme="minorHAnsi" w:hAnsiTheme="minorHAnsi"/>
          <w:b/>
          <w:caps/>
          <w:sz w:val="24"/>
          <w:u w:val="single"/>
        </w:rPr>
        <w:t>RÉsiliation du contrat</w:t>
      </w:r>
      <w:bookmarkEnd w:id="70"/>
    </w:p>
    <w:p w14:paraId="4209ACDE" w14:textId="77777777" w:rsidR="003F7A50" w:rsidRDefault="003C00B3">
      <w:pPr>
        <w:pStyle w:val="Titre2"/>
        <w:spacing w:before="120" w:after="60"/>
        <w:jc w:val="both"/>
        <w:rPr>
          <w:rFonts w:asciiTheme="minorHAnsi" w:hAnsiTheme="minorHAnsi" w:cstheme="minorHAnsi"/>
          <w:sz w:val="22"/>
          <w:szCs w:val="22"/>
        </w:rPr>
      </w:pPr>
      <w:bookmarkStart w:id="71" w:name="_Toc205534966"/>
      <w:r>
        <w:rPr>
          <w:rFonts w:asciiTheme="minorHAnsi" w:hAnsiTheme="minorHAnsi" w:cstheme="minorHAnsi"/>
          <w:sz w:val="22"/>
          <w:szCs w:val="22"/>
        </w:rPr>
        <w:t>Modalités générales de résiliation</w:t>
      </w:r>
      <w:bookmarkEnd w:id="71"/>
    </w:p>
    <w:p w14:paraId="08399D43" w14:textId="0E7F0991" w:rsidR="003F7A50" w:rsidRPr="00821904" w:rsidRDefault="003C00B3">
      <w:pPr>
        <w:spacing w:line="240" w:lineRule="auto"/>
        <w:ind w:left="567"/>
        <w:jc w:val="both"/>
        <w:rPr>
          <w:rFonts w:asciiTheme="minorHAnsi" w:hAnsiTheme="minorHAnsi" w:cstheme="minorHAnsi"/>
          <w:sz w:val="22"/>
          <w:szCs w:val="22"/>
        </w:rPr>
      </w:pPr>
      <w:r w:rsidRPr="00821904">
        <w:rPr>
          <w:rFonts w:asciiTheme="minorHAnsi" w:hAnsiTheme="minorHAnsi" w:cstheme="minorHAnsi"/>
          <w:sz w:val="22"/>
          <w:szCs w:val="22"/>
        </w:rPr>
        <w:t xml:space="preserve">Le présent </w:t>
      </w:r>
      <w:r w:rsidRPr="00821904">
        <w:rPr>
          <w:rFonts w:asciiTheme="minorHAnsi" w:hAnsiTheme="minorHAnsi" w:cstheme="minorHAnsi"/>
          <w:smallCaps/>
          <w:sz w:val="22"/>
          <w:szCs w:val="22"/>
        </w:rPr>
        <w:t>contrat</w:t>
      </w:r>
      <w:r w:rsidRPr="00821904">
        <w:rPr>
          <w:rFonts w:asciiTheme="minorHAnsi" w:hAnsiTheme="minorHAnsi" w:cstheme="minorHAnsi"/>
          <w:sz w:val="22"/>
          <w:szCs w:val="22"/>
        </w:rPr>
        <w:t xml:space="preserve"> est soumis aux clauses de résiliation telle que définies aux articles 29 à 36 du CCAG FCS</w:t>
      </w:r>
      <w:r w:rsidR="00302C26" w:rsidRPr="00821904" w:rsidDel="00302C26">
        <w:rPr>
          <w:rFonts w:asciiTheme="minorHAnsi" w:hAnsiTheme="minorHAnsi" w:cstheme="minorHAnsi"/>
          <w:sz w:val="22"/>
          <w:szCs w:val="22"/>
        </w:rPr>
        <w:t xml:space="preserve"> </w:t>
      </w:r>
      <w:r w:rsidRPr="00821904">
        <w:rPr>
          <w:rFonts w:asciiTheme="minorHAnsi" w:hAnsiTheme="minorHAnsi" w:cstheme="minorHAnsi"/>
          <w:sz w:val="22"/>
          <w:szCs w:val="22"/>
        </w:rPr>
        <w:t>/PI.</w:t>
      </w:r>
    </w:p>
    <w:p w14:paraId="768D6FF8" w14:textId="77777777" w:rsidR="003F7A50" w:rsidRPr="00821904" w:rsidRDefault="003F7A50">
      <w:pPr>
        <w:spacing w:line="240" w:lineRule="auto"/>
        <w:ind w:left="567"/>
        <w:jc w:val="both"/>
        <w:rPr>
          <w:rFonts w:asciiTheme="minorHAnsi" w:hAnsiTheme="minorHAnsi" w:cstheme="minorHAnsi"/>
          <w:sz w:val="22"/>
          <w:szCs w:val="22"/>
        </w:rPr>
      </w:pPr>
    </w:p>
    <w:p w14:paraId="2B0D7F8C" w14:textId="2BC36A6C" w:rsidR="003F7A50" w:rsidRDefault="003C00B3">
      <w:pPr>
        <w:spacing w:line="240" w:lineRule="auto"/>
        <w:ind w:left="567"/>
        <w:jc w:val="both"/>
        <w:rPr>
          <w:rFonts w:asciiTheme="minorHAnsi" w:hAnsiTheme="minorHAnsi" w:cstheme="minorHAnsi"/>
          <w:sz w:val="22"/>
          <w:szCs w:val="22"/>
        </w:rPr>
      </w:pPr>
      <w:r w:rsidRPr="00821904">
        <w:rPr>
          <w:rFonts w:asciiTheme="minorHAnsi" w:hAnsiTheme="minorHAnsi" w:cstheme="minorHAnsi"/>
          <w:sz w:val="22"/>
          <w:szCs w:val="22"/>
        </w:rPr>
        <w:t xml:space="preserve">Par dérogation à l’article 40 du CCAG PI </w:t>
      </w:r>
      <w:r w:rsidR="00821904">
        <w:rPr>
          <w:rFonts w:asciiTheme="minorHAnsi" w:hAnsiTheme="minorHAnsi" w:cstheme="minorHAnsi"/>
          <w:sz w:val="22"/>
          <w:szCs w:val="22"/>
        </w:rPr>
        <w:t xml:space="preserve">et </w:t>
      </w:r>
      <w:r w:rsidRPr="00821904">
        <w:rPr>
          <w:rFonts w:asciiTheme="minorHAnsi" w:hAnsiTheme="minorHAnsi" w:cstheme="minorHAnsi"/>
          <w:sz w:val="22"/>
          <w:szCs w:val="22"/>
        </w:rPr>
        <w:t>42 du CCAG FCS la résiliation</w:t>
      </w:r>
      <w:r>
        <w:rPr>
          <w:rFonts w:asciiTheme="minorHAnsi" w:hAnsiTheme="minorHAnsi" w:cstheme="minorHAnsi"/>
          <w:sz w:val="22"/>
          <w:szCs w:val="22"/>
        </w:rPr>
        <w:t xml:space="preserve"> pour motif d’intérêt générale n’est pas applicable au présent contrat. Toutefois les parties s’accordent la possibilité de recourir à la résiliation d’un commun accord. </w:t>
      </w:r>
    </w:p>
    <w:p w14:paraId="3FE2DA7A" w14:textId="77777777" w:rsidR="003F7A50" w:rsidRDefault="003C00B3">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En cas de résiliation anticipée, le </w:t>
      </w:r>
      <w:r>
        <w:rPr>
          <w:rFonts w:asciiTheme="minorHAnsi" w:hAnsiTheme="minorHAnsi" w:cstheme="minorHAnsi"/>
          <w:smallCaps/>
          <w:szCs w:val="22"/>
        </w:rPr>
        <w:t>Contractant</w:t>
      </w:r>
      <w:r>
        <w:rPr>
          <w:rFonts w:asciiTheme="minorHAnsi" w:hAnsiTheme="minorHAnsi" w:cstheme="minorHAnsi"/>
          <w:szCs w:val="22"/>
        </w:rPr>
        <w:t xml:space="preserve"> devra restituer immédiatement à </w:t>
      </w:r>
      <w:r>
        <w:rPr>
          <w:rFonts w:asciiTheme="minorHAnsi" w:eastAsia="Times" w:hAnsiTheme="minorHAnsi" w:cstheme="minorHAnsi"/>
          <w:smallCaps/>
          <w:szCs w:val="22"/>
        </w:rPr>
        <w:t>Expertise France</w:t>
      </w:r>
      <w:r>
        <w:rPr>
          <w:rFonts w:asciiTheme="minorHAnsi" w:hAnsiTheme="minorHAnsi" w:cstheme="minorHAnsi"/>
          <w:szCs w:val="22"/>
        </w:rPr>
        <w:t xml:space="preserve"> l’ensemble des documents qui lui auront été confiés dans le cadre de l’exécution du présent </w:t>
      </w:r>
      <w:r>
        <w:rPr>
          <w:rFonts w:asciiTheme="minorHAnsi" w:hAnsiTheme="minorHAnsi" w:cstheme="minorHAnsi"/>
          <w:smallCaps/>
          <w:szCs w:val="22"/>
        </w:rPr>
        <w:t>contrat</w:t>
      </w:r>
      <w:r>
        <w:rPr>
          <w:rFonts w:asciiTheme="minorHAnsi" w:hAnsiTheme="minorHAnsi" w:cstheme="minorHAnsi"/>
          <w:szCs w:val="22"/>
        </w:rPr>
        <w:t>.</w:t>
      </w:r>
    </w:p>
    <w:p w14:paraId="7CE45222" w14:textId="77777777" w:rsidR="003F7A50" w:rsidRDefault="003C00B3">
      <w:pPr>
        <w:pStyle w:val="Titre2"/>
        <w:spacing w:before="120" w:after="60"/>
        <w:jc w:val="both"/>
        <w:rPr>
          <w:rFonts w:asciiTheme="minorHAnsi" w:hAnsiTheme="minorHAnsi" w:cstheme="minorHAnsi"/>
          <w:sz w:val="22"/>
          <w:szCs w:val="22"/>
        </w:rPr>
      </w:pPr>
      <w:bookmarkStart w:id="72" w:name="_Toc205534967"/>
      <w:r>
        <w:rPr>
          <w:rFonts w:asciiTheme="minorHAnsi" w:hAnsiTheme="minorHAnsi" w:cstheme="minorHAnsi"/>
          <w:sz w:val="22"/>
          <w:szCs w:val="22"/>
        </w:rPr>
        <w:t>Résiliation du contrat en cas d’indisponibilité de l’expert désigné</w:t>
      </w:r>
      <w:bookmarkEnd w:id="72"/>
    </w:p>
    <w:p w14:paraId="6D66BB17" w14:textId="77777777" w:rsidR="003F7A50" w:rsidRDefault="003C00B3">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En cas d’indisponibilité d’un expert désigné, le </w:t>
      </w:r>
      <w:r>
        <w:rPr>
          <w:rFonts w:asciiTheme="minorHAnsi" w:hAnsiTheme="minorHAnsi" w:cstheme="minorHAnsi"/>
          <w:smallCaps/>
          <w:sz w:val="22"/>
          <w:szCs w:val="22"/>
        </w:rPr>
        <w:t>Contractant</w:t>
      </w:r>
      <w:r>
        <w:rPr>
          <w:rFonts w:asciiTheme="minorHAnsi" w:hAnsiTheme="minorHAnsi" w:cstheme="minorHAnsi"/>
          <w:sz w:val="22"/>
          <w:szCs w:val="22"/>
        </w:rPr>
        <w:t xml:space="preserve"> doit en informer </w:t>
      </w:r>
      <w:r>
        <w:rPr>
          <w:rFonts w:asciiTheme="minorHAnsi" w:hAnsiTheme="minorHAnsi" w:cstheme="minorHAnsi"/>
          <w:smallCaps/>
          <w:sz w:val="22"/>
          <w:szCs w:val="22"/>
        </w:rPr>
        <w:t>Expertise France</w:t>
      </w:r>
      <w:r>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Pr>
          <w:rFonts w:asciiTheme="minorHAnsi" w:hAnsiTheme="minorHAnsi" w:cstheme="minorHAnsi"/>
          <w:smallCaps/>
          <w:sz w:val="22"/>
          <w:szCs w:val="22"/>
        </w:rPr>
        <w:t xml:space="preserve">Expertise France </w:t>
      </w:r>
      <w:r>
        <w:rPr>
          <w:rFonts w:asciiTheme="minorHAnsi" w:hAnsiTheme="minorHAnsi" w:cstheme="minorHAnsi"/>
          <w:sz w:val="22"/>
          <w:szCs w:val="22"/>
        </w:rPr>
        <w:t xml:space="preserve">pourra résilier le contrat pour faute du </w:t>
      </w:r>
      <w:r>
        <w:rPr>
          <w:rFonts w:asciiTheme="minorHAnsi" w:hAnsiTheme="minorHAnsi" w:cstheme="minorHAnsi"/>
          <w:smallCaps/>
          <w:sz w:val="22"/>
          <w:szCs w:val="22"/>
        </w:rPr>
        <w:t>Contractant</w:t>
      </w:r>
      <w:r>
        <w:rPr>
          <w:rFonts w:asciiTheme="minorHAnsi" w:hAnsiTheme="minorHAnsi" w:cstheme="minorHAnsi"/>
          <w:sz w:val="22"/>
          <w:szCs w:val="22"/>
        </w:rPr>
        <w:t>.</w:t>
      </w:r>
    </w:p>
    <w:p w14:paraId="192452CD" w14:textId="77777777" w:rsidR="003F7A50" w:rsidRDefault="003F7A50">
      <w:pPr>
        <w:spacing w:line="240" w:lineRule="auto"/>
        <w:ind w:left="567"/>
        <w:jc w:val="both"/>
        <w:rPr>
          <w:rFonts w:asciiTheme="minorHAnsi" w:hAnsiTheme="minorHAnsi" w:cstheme="minorHAnsi"/>
          <w:sz w:val="22"/>
          <w:szCs w:val="22"/>
        </w:rPr>
      </w:pPr>
    </w:p>
    <w:p w14:paraId="21893640" w14:textId="77777777" w:rsidR="003F7A50" w:rsidRDefault="003C00B3">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En toute hypothèse, si un expert désigné reste indisponible sur une durée cumulée de XX semaines sans trouver de remplaçant satisfaisant, </w:t>
      </w:r>
      <w:r>
        <w:rPr>
          <w:rFonts w:asciiTheme="minorHAnsi" w:hAnsiTheme="minorHAnsi" w:cstheme="minorHAnsi"/>
          <w:smallCaps/>
          <w:sz w:val="22"/>
          <w:szCs w:val="22"/>
        </w:rPr>
        <w:t xml:space="preserve">Expertise France </w:t>
      </w:r>
      <w:r>
        <w:rPr>
          <w:rFonts w:asciiTheme="minorHAnsi" w:hAnsiTheme="minorHAnsi" w:cstheme="minorHAnsi"/>
          <w:sz w:val="22"/>
          <w:szCs w:val="22"/>
        </w:rPr>
        <w:t xml:space="preserve">pourra résilier de plein droit le </w:t>
      </w:r>
      <w:r>
        <w:rPr>
          <w:rFonts w:asciiTheme="minorHAnsi" w:hAnsiTheme="minorHAnsi" w:cstheme="minorHAnsi"/>
          <w:smallCaps/>
          <w:sz w:val="22"/>
          <w:szCs w:val="22"/>
        </w:rPr>
        <w:t>contrat</w:t>
      </w:r>
      <w:r>
        <w:rPr>
          <w:rFonts w:asciiTheme="minorHAnsi" w:hAnsiTheme="minorHAnsi" w:cstheme="minorHAnsi"/>
          <w:sz w:val="22"/>
          <w:szCs w:val="22"/>
        </w:rPr>
        <w:t>.</w:t>
      </w:r>
    </w:p>
    <w:p w14:paraId="27F2FC6F" w14:textId="77777777" w:rsidR="003F7A50" w:rsidRDefault="003C00B3">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La résiliation en cas d’indisponibilité d’un expert désigné n’ouvrira droit à aucune sorte d’indemnité au profit du </w:t>
      </w:r>
      <w:r>
        <w:rPr>
          <w:rFonts w:asciiTheme="minorHAnsi" w:hAnsiTheme="minorHAnsi" w:cstheme="minorHAnsi"/>
          <w:smallCaps/>
          <w:sz w:val="22"/>
          <w:szCs w:val="22"/>
        </w:rPr>
        <w:t>Contractant</w:t>
      </w:r>
      <w:r>
        <w:rPr>
          <w:rFonts w:asciiTheme="minorHAnsi" w:hAnsiTheme="minorHAnsi" w:cstheme="minorHAnsi"/>
          <w:sz w:val="22"/>
          <w:szCs w:val="22"/>
        </w:rPr>
        <w:t>.</w:t>
      </w:r>
    </w:p>
    <w:p w14:paraId="2FCAF73B" w14:textId="77777777" w:rsidR="003F7A50" w:rsidRDefault="003C00B3">
      <w:pPr>
        <w:pStyle w:val="Titre2"/>
        <w:spacing w:before="120" w:after="60"/>
        <w:jc w:val="both"/>
        <w:rPr>
          <w:rFonts w:asciiTheme="minorHAnsi" w:hAnsiTheme="minorHAnsi" w:cstheme="minorHAnsi"/>
          <w:sz w:val="22"/>
          <w:szCs w:val="22"/>
        </w:rPr>
      </w:pPr>
      <w:bookmarkStart w:id="73" w:name="_Toc205534968"/>
      <w:r>
        <w:rPr>
          <w:rFonts w:asciiTheme="minorHAnsi" w:hAnsiTheme="minorHAnsi" w:cstheme="minorHAnsi"/>
          <w:sz w:val="22"/>
          <w:szCs w:val="22"/>
        </w:rPr>
        <w:t>Procédure</w:t>
      </w:r>
      <w:bookmarkEnd w:id="73"/>
    </w:p>
    <w:p w14:paraId="187B6229" w14:textId="77777777" w:rsidR="003F7A50" w:rsidRDefault="003C00B3">
      <w:pPr>
        <w:widowControl w:val="0"/>
        <w:tabs>
          <w:tab w:val="left" w:pos="567"/>
        </w:tabs>
        <w:spacing w:before="120"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La décision de résiliation est notifiée par </w:t>
      </w:r>
      <w:r>
        <w:rPr>
          <w:rFonts w:asciiTheme="minorHAnsi" w:hAnsiTheme="minorHAnsi" w:cstheme="minorHAnsi"/>
          <w:smallCaps/>
          <w:sz w:val="22"/>
          <w:szCs w:val="22"/>
        </w:rPr>
        <w:t>Expertise France</w:t>
      </w:r>
      <w:r>
        <w:rPr>
          <w:rFonts w:asciiTheme="minorHAnsi" w:hAnsiTheme="minorHAnsi" w:cstheme="minorHAnsi"/>
          <w:sz w:val="22"/>
          <w:szCs w:val="22"/>
        </w:rPr>
        <w:t xml:space="preserve"> </w:t>
      </w:r>
      <w:r>
        <w:rPr>
          <w:rFonts w:asciiTheme="minorHAnsi" w:eastAsia="Times New Roman" w:hAnsiTheme="minorHAnsi" w:cstheme="minorHAnsi"/>
          <w:sz w:val="22"/>
          <w:szCs w:val="22"/>
        </w:rPr>
        <w:t xml:space="preserve">au </w:t>
      </w:r>
      <w:r>
        <w:rPr>
          <w:rFonts w:asciiTheme="minorHAnsi" w:eastAsia="Times New Roman" w:hAnsiTheme="minorHAnsi" w:cstheme="minorHAnsi"/>
          <w:smallCaps/>
          <w:sz w:val="22"/>
          <w:szCs w:val="22"/>
        </w:rPr>
        <w:t>Contractant</w:t>
      </w:r>
      <w:r>
        <w:rPr>
          <w:rFonts w:asciiTheme="minorHAnsi" w:eastAsia="Times New Roman" w:hAnsiTheme="minorHAnsi" w:cstheme="minorHAnsi"/>
          <w:sz w:val="22"/>
          <w:szCs w:val="22"/>
        </w:rPr>
        <w:t xml:space="preserve"> par lettre recommandée avec accusé de réception. Elle mentionne la date d’effet de la résiliation. </w:t>
      </w:r>
    </w:p>
    <w:p w14:paraId="50717C8F" w14:textId="77777777" w:rsidR="003F7A50" w:rsidRDefault="003C00B3" w:rsidP="00E252C7">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4" w:name="_Toc205534969"/>
      <w:r>
        <w:rPr>
          <w:rFonts w:asciiTheme="minorHAnsi" w:hAnsiTheme="minorHAnsi"/>
          <w:b/>
          <w:caps/>
          <w:sz w:val="24"/>
          <w:u w:val="single"/>
        </w:rPr>
        <w:t>Mesures et responsabilités en matière de sûreté et de sécurité</w:t>
      </w:r>
      <w:bookmarkEnd w:id="74"/>
      <w:r>
        <w:rPr>
          <w:rFonts w:asciiTheme="minorHAnsi" w:hAnsiTheme="minorHAnsi"/>
          <w:b/>
          <w:caps/>
          <w:sz w:val="24"/>
          <w:u w:val="single"/>
        </w:rPr>
        <w:t xml:space="preserve"> </w:t>
      </w:r>
    </w:p>
    <w:p w14:paraId="2CC46699" w14:textId="77777777" w:rsidR="003F7A50" w:rsidRDefault="003C00B3">
      <w:pPr>
        <w:spacing w:before="120" w:line="240" w:lineRule="auto"/>
        <w:ind w:left="561"/>
        <w:jc w:val="both"/>
        <w:rPr>
          <w:rFonts w:ascii="Calibri" w:eastAsia="Times New Roman" w:hAnsi="Calibri"/>
          <w:sz w:val="22"/>
        </w:rPr>
      </w:pPr>
      <w:bookmarkStart w:id="75" w:name="_Toc536531735"/>
      <w:r>
        <w:rPr>
          <w:rFonts w:ascii="Calibri" w:eastAsia="Times New Roman" w:hAnsi="Calibri"/>
          <w:sz w:val="22"/>
        </w:rPr>
        <w:t xml:space="preserve">Le </w:t>
      </w:r>
      <w:r>
        <w:rPr>
          <w:rFonts w:ascii="Calibri" w:eastAsia="Times New Roman" w:hAnsi="Calibri"/>
          <w:smallCaps/>
          <w:sz w:val="22"/>
        </w:rPr>
        <w:t>Contractant</w:t>
      </w:r>
      <w:r>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w:t>
      </w:r>
      <w:r>
        <w:rPr>
          <w:rFonts w:ascii="Calibri" w:eastAsia="Times New Roman" w:hAnsi="Calibri"/>
          <w:sz w:val="22"/>
        </w:rPr>
        <w:lastRenderedPageBreak/>
        <w:t xml:space="preserve">respecter en tout temps et par l’ensemble de ses employés, ainsi que par ses sous-traitants, les consignes de sécurité qu’il édicte. </w:t>
      </w:r>
    </w:p>
    <w:p w14:paraId="05A0BD99" w14:textId="77777777" w:rsidR="003F7A50" w:rsidRDefault="003C00B3">
      <w:pPr>
        <w:spacing w:before="120" w:line="240" w:lineRule="auto"/>
        <w:ind w:left="561"/>
        <w:jc w:val="both"/>
        <w:rPr>
          <w:rFonts w:asciiTheme="minorHAnsi" w:eastAsia="Times New Roman" w:hAnsiTheme="minorHAnsi" w:cs="Arial"/>
          <w:sz w:val="22"/>
        </w:rPr>
      </w:pPr>
      <w:r>
        <w:rPr>
          <w:rFonts w:ascii="Calibri" w:eastAsia="Times New Roman" w:hAnsi="Calibri"/>
          <w:sz w:val="22"/>
        </w:rPr>
        <w:t xml:space="preserve">En cas d’incident et/ou d’atteinte directe ou indirecte à la sécurité des personnes mobilisées directement ou indirectement par le </w:t>
      </w:r>
      <w:r>
        <w:rPr>
          <w:rFonts w:ascii="Calibri" w:eastAsia="Times New Roman" w:hAnsi="Calibri"/>
          <w:smallCaps/>
          <w:sz w:val="22"/>
        </w:rPr>
        <w:t>Contractant</w:t>
      </w:r>
      <w:r>
        <w:rPr>
          <w:rFonts w:ascii="Calibri" w:eastAsia="Times New Roman" w:hAnsi="Calibri"/>
          <w:sz w:val="22"/>
        </w:rPr>
        <w:t xml:space="preserve"> ou de ses équipements, la responsabilité </w:t>
      </w:r>
      <w:r>
        <w:rPr>
          <w:rFonts w:ascii="Calibri" w:eastAsia="Times New Roman" w:hAnsi="Calibri"/>
          <w:smallCaps/>
          <w:sz w:val="22"/>
        </w:rPr>
        <w:t>Expertise France</w:t>
      </w:r>
      <w:r>
        <w:rPr>
          <w:rFonts w:ascii="Calibri" w:eastAsia="Times New Roman" w:hAnsi="Calibri"/>
          <w:sz w:val="22"/>
        </w:rPr>
        <w:t xml:space="preserve"> ne pourra être engagée de quelle que manière que ce soit.</w:t>
      </w:r>
      <w:bookmarkEnd w:id="75"/>
    </w:p>
    <w:p w14:paraId="02964B09" w14:textId="77777777" w:rsidR="003F7A50" w:rsidRDefault="003C00B3" w:rsidP="00E252C7">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6" w:name="_Toc205534970"/>
      <w:r>
        <w:rPr>
          <w:rFonts w:asciiTheme="minorHAnsi" w:hAnsiTheme="minorHAnsi"/>
          <w:b/>
          <w:caps/>
          <w:sz w:val="24"/>
          <w:u w:val="single"/>
        </w:rPr>
        <w:t>Éthique</w:t>
      </w:r>
      <w:bookmarkEnd w:id="76"/>
    </w:p>
    <w:p w14:paraId="5AC95170" w14:textId="77777777" w:rsidR="003F7A50" w:rsidRDefault="003C00B3">
      <w:pPr>
        <w:widowControl w:val="0"/>
        <w:tabs>
          <w:tab w:val="left" w:pos="567"/>
        </w:tabs>
        <w:spacing w:before="120" w:line="240" w:lineRule="auto"/>
        <w:ind w:left="567"/>
        <w:jc w:val="both"/>
        <w:rPr>
          <w:rFonts w:ascii="Calibri" w:eastAsia="Times New Roman" w:hAnsi="Calibri"/>
          <w:sz w:val="22"/>
        </w:rPr>
      </w:pPr>
      <w:r>
        <w:rPr>
          <w:rFonts w:ascii="Calibri" w:eastAsia="Times New Roman" w:hAnsi="Calibri"/>
          <w:sz w:val="22"/>
        </w:rPr>
        <w:t xml:space="preserve">Le </w:t>
      </w:r>
      <w:r>
        <w:rPr>
          <w:rFonts w:ascii="Calibri" w:eastAsia="Times New Roman" w:hAnsi="Calibri"/>
          <w:smallCaps/>
          <w:sz w:val="22"/>
        </w:rPr>
        <w:t>Contractant</w:t>
      </w:r>
      <w:r>
        <w:rPr>
          <w:rFonts w:ascii="Calibri" w:eastAsia="Times New Roman" w:hAnsi="Calibri"/>
          <w:sz w:val="22"/>
        </w:rPr>
        <w:t xml:space="preserve"> s’engage également à prendre connaissance du </w:t>
      </w:r>
      <w:hyperlink r:id="rId19" w:tooltip="https://www.expertisefrance.fr/documents/20182/426622/Expertise+France+–+Code+de+conduite/2408659b-a84e-45ac-a142-47d5dc21faff" w:history="1">
        <w:r>
          <w:rPr>
            <w:rStyle w:val="Lienhypertexte"/>
            <w:rFonts w:ascii="Calibri" w:eastAsia="Times New Roman" w:hAnsi="Calibri"/>
            <w:sz w:val="22"/>
          </w:rPr>
          <w:t>code de conduite d'Expertise France</w:t>
        </w:r>
      </w:hyperlink>
      <w:r>
        <w:rPr>
          <w:rFonts w:ascii="Calibri" w:eastAsia="Times New Roman" w:hAnsi="Calibri"/>
          <w:sz w:val="22"/>
        </w:rPr>
        <w:t xml:space="preserve"> et à s’y conformer strictement (le code de conduite d’</w:t>
      </w:r>
      <w:r>
        <w:rPr>
          <w:rFonts w:ascii="Calibri" w:eastAsia="Times New Roman" w:hAnsi="Calibri"/>
          <w:smallCaps/>
          <w:sz w:val="22"/>
        </w:rPr>
        <w:t xml:space="preserve"> Expertise France</w:t>
      </w:r>
      <w:r>
        <w:rPr>
          <w:rFonts w:ascii="Calibri" w:eastAsia="Times New Roman" w:hAnsi="Calibri"/>
          <w:sz w:val="22"/>
        </w:rPr>
        <w:t xml:space="preserve"> est accessible sur le site web de l’agence : </w:t>
      </w:r>
      <w:hyperlink r:id="rId20" w:tooltip="http://www.expertisefrance.fr" w:history="1">
        <w:r>
          <w:rPr>
            <w:rStyle w:val="Lienhypertexte"/>
            <w:rFonts w:ascii="Calibri" w:eastAsia="Times New Roman" w:hAnsi="Calibri"/>
            <w:sz w:val="22"/>
          </w:rPr>
          <w:t>www.expertisefrance.fr</w:t>
        </w:r>
      </w:hyperlink>
      <w:r>
        <w:rPr>
          <w:rFonts w:ascii="Calibri" w:eastAsia="Times New Roman" w:hAnsi="Calibri"/>
          <w:sz w:val="22"/>
        </w:rPr>
        <w:t>).</w:t>
      </w:r>
    </w:p>
    <w:p w14:paraId="7846263B" w14:textId="77777777" w:rsidR="003F7A50" w:rsidRDefault="003C00B3">
      <w:pPr>
        <w:widowControl w:val="0"/>
        <w:tabs>
          <w:tab w:val="left" w:pos="567"/>
        </w:tabs>
        <w:spacing w:before="120" w:line="240" w:lineRule="auto"/>
        <w:ind w:left="567"/>
        <w:jc w:val="both"/>
        <w:rPr>
          <w:rFonts w:ascii="Calibri" w:eastAsia="Times New Roman" w:hAnsi="Calibri" w:cs="Calibri"/>
          <w:sz w:val="22"/>
        </w:rPr>
      </w:pPr>
      <w:bookmarkStart w:id="77" w:name="_Toc5365317352"/>
      <w:r>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Pr>
          <w:rFonts w:ascii="Calibri" w:eastAsia="Times New Roman" w:hAnsi="Calibri" w:cs="Calibri"/>
          <w:sz w:val="22"/>
        </w:rPr>
        <w:t>.</w:t>
      </w:r>
      <w:bookmarkEnd w:id="77"/>
    </w:p>
    <w:p w14:paraId="36358F88" w14:textId="77777777" w:rsidR="003F7A50" w:rsidRDefault="003C00B3" w:rsidP="00E252C7">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8" w:name="_Toc70410857"/>
      <w:bookmarkStart w:id="79" w:name="_Toc70410991"/>
      <w:bookmarkStart w:id="80" w:name="_Toc70411545"/>
      <w:bookmarkStart w:id="81" w:name="_Toc70410858"/>
      <w:bookmarkStart w:id="82" w:name="_Toc70410992"/>
      <w:bookmarkStart w:id="83" w:name="_Toc70411546"/>
      <w:bookmarkStart w:id="84" w:name="_Toc70410859"/>
      <w:bookmarkStart w:id="85" w:name="_Toc70410993"/>
      <w:bookmarkStart w:id="86" w:name="_Toc70411547"/>
      <w:bookmarkStart w:id="87" w:name="_Toc70410860"/>
      <w:bookmarkStart w:id="88" w:name="_Toc70410994"/>
      <w:bookmarkStart w:id="89" w:name="_Toc70411548"/>
      <w:bookmarkStart w:id="90" w:name="_Toc70410861"/>
      <w:bookmarkStart w:id="91" w:name="_Toc70410995"/>
      <w:bookmarkStart w:id="92" w:name="_Toc70411549"/>
      <w:bookmarkStart w:id="93" w:name="_Toc70410862"/>
      <w:bookmarkStart w:id="94" w:name="_Toc70410996"/>
      <w:bookmarkStart w:id="95" w:name="_Toc70411550"/>
      <w:bookmarkStart w:id="96" w:name="_Toc70410863"/>
      <w:bookmarkStart w:id="97" w:name="_Toc70410997"/>
      <w:bookmarkStart w:id="98" w:name="_Toc70411551"/>
      <w:bookmarkStart w:id="99" w:name="_Toc70410866"/>
      <w:bookmarkStart w:id="100" w:name="_Toc70411000"/>
      <w:bookmarkStart w:id="101" w:name="_Toc70411554"/>
      <w:bookmarkStart w:id="102" w:name="_Toc70410867"/>
      <w:bookmarkStart w:id="103" w:name="_Toc70411001"/>
      <w:bookmarkStart w:id="104" w:name="_Toc70411555"/>
      <w:bookmarkStart w:id="105" w:name="_Toc70410868"/>
      <w:bookmarkStart w:id="106" w:name="_Toc70411002"/>
      <w:bookmarkStart w:id="107" w:name="_Toc70411556"/>
      <w:bookmarkStart w:id="108" w:name="_Toc70410871"/>
      <w:bookmarkStart w:id="109" w:name="_Toc70411005"/>
      <w:bookmarkStart w:id="110" w:name="_Toc70411559"/>
      <w:bookmarkStart w:id="111" w:name="_Toc70410872"/>
      <w:bookmarkStart w:id="112" w:name="_Toc70411006"/>
      <w:bookmarkStart w:id="113" w:name="_Toc70411560"/>
      <w:bookmarkStart w:id="114" w:name="_Toc70410876"/>
      <w:bookmarkStart w:id="115" w:name="_Toc70411010"/>
      <w:bookmarkStart w:id="116" w:name="_Toc70411564"/>
      <w:bookmarkStart w:id="117" w:name="_Toc70410877"/>
      <w:bookmarkStart w:id="118" w:name="_Toc70411011"/>
      <w:bookmarkStart w:id="119" w:name="_Toc70411565"/>
      <w:bookmarkStart w:id="120" w:name="_Toc70410878"/>
      <w:bookmarkStart w:id="121" w:name="_Toc70411012"/>
      <w:bookmarkStart w:id="122" w:name="_Toc70411566"/>
      <w:bookmarkStart w:id="123" w:name="_Toc205534971"/>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Pr>
          <w:rFonts w:asciiTheme="minorHAnsi" w:hAnsiTheme="minorHAnsi"/>
          <w:b/>
          <w:caps/>
          <w:sz w:val="24"/>
          <w:u w:val="single"/>
        </w:rPr>
        <w:t>Gestion des dONNÉES À cARACTÈRE PERSONNEL</w:t>
      </w:r>
      <w:bookmarkEnd w:id="123"/>
    </w:p>
    <w:p w14:paraId="3FD0360A" w14:textId="77777777" w:rsidR="003F7A50" w:rsidRDefault="003C00B3">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Pr>
          <w:rFonts w:asciiTheme="minorHAnsi" w:eastAsia="Times New Roman" w:hAnsiTheme="minorHAnsi" w:cstheme="minorHAnsi"/>
          <w:smallCaps/>
          <w:sz w:val="22"/>
        </w:rPr>
        <w:t>Contractant</w:t>
      </w:r>
      <w:r>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31B5EB1C" w14:textId="77777777" w:rsidR="003F7A50" w:rsidRDefault="003C00B3">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Les fondements juridiques légitimant le ou les traitements correspondent aux c) et e) de l'article 6.1 du RGPD, à savoir que :</w:t>
      </w:r>
    </w:p>
    <w:p w14:paraId="2B0963F8" w14:textId="77777777" w:rsidR="003F7A50" w:rsidRDefault="003C00B3" w:rsidP="00E252C7">
      <w:pPr>
        <w:widowControl w:val="0"/>
        <w:numPr>
          <w:ilvl w:val="0"/>
          <w:numId w:val="18"/>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Le traitement est nécessaire au respect d’une obligation légale à laquelle </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est soumis ;</w:t>
      </w:r>
    </w:p>
    <w:p w14:paraId="224CEFEC" w14:textId="77777777" w:rsidR="003F7A50" w:rsidRDefault="003C00B3" w:rsidP="00E252C7">
      <w:pPr>
        <w:widowControl w:val="0"/>
        <w:numPr>
          <w:ilvl w:val="0"/>
          <w:numId w:val="18"/>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w:t>
      </w:r>
    </w:p>
    <w:p w14:paraId="7C9CE781" w14:textId="77777777" w:rsidR="003F7A50" w:rsidRDefault="003C00B3">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 xml:space="preserve">Les finalités du ou des traitements sont : </w:t>
      </w:r>
    </w:p>
    <w:p w14:paraId="2A6A379A" w14:textId="77777777" w:rsidR="003F7A50" w:rsidRDefault="003C00B3" w:rsidP="00E252C7">
      <w:pPr>
        <w:widowControl w:val="0"/>
        <w:numPr>
          <w:ilvl w:val="0"/>
          <w:numId w:val="18"/>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La gestion et le suivi du présent contrat, </w:t>
      </w:r>
    </w:p>
    <w:p w14:paraId="47E3CC9C" w14:textId="77777777" w:rsidR="003F7A50" w:rsidRDefault="003C00B3" w:rsidP="00E252C7">
      <w:pPr>
        <w:widowControl w:val="0"/>
        <w:numPr>
          <w:ilvl w:val="0"/>
          <w:numId w:val="18"/>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La gestion et le suivi du reporting aux bailleurs et autres autorités de contrôle. </w:t>
      </w:r>
    </w:p>
    <w:p w14:paraId="092D6952" w14:textId="77777777" w:rsidR="003F7A50" w:rsidRDefault="003C00B3">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Les destinataires ou catégorie de destinataires des données à caractère personnel sont exclusivement les personnels habilités d’</w:t>
      </w:r>
      <w:r>
        <w:rPr>
          <w:rFonts w:asciiTheme="minorHAnsi" w:hAnsiTheme="minorHAnsi" w:cs="Arial"/>
          <w:smallCaps/>
          <w:szCs w:val="22"/>
        </w:rPr>
        <w:t>Expertise France</w:t>
      </w:r>
      <w:r>
        <w:rPr>
          <w:rFonts w:asciiTheme="minorHAnsi" w:eastAsia="Times New Roman" w:hAnsiTheme="minorHAnsi" w:cstheme="minorHAnsi"/>
          <w:sz w:val="22"/>
        </w:rPr>
        <w:t xml:space="preserve">, des ministères et des opérateurs de l'Etat, les bailleurs de fonds, en </w:t>
      </w:r>
      <w:proofErr w:type="gramStart"/>
      <w:r>
        <w:rPr>
          <w:rFonts w:asciiTheme="minorHAnsi" w:eastAsia="Times New Roman" w:hAnsiTheme="minorHAnsi" w:cstheme="minorHAnsi"/>
          <w:sz w:val="22"/>
        </w:rPr>
        <w:t>charge</w:t>
      </w:r>
      <w:proofErr w:type="gramEnd"/>
      <w:r>
        <w:rPr>
          <w:rFonts w:asciiTheme="minorHAnsi" w:eastAsia="Times New Roman" w:hAnsiTheme="minorHAnsi" w:cstheme="minorHAnsi"/>
          <w:sz w:val="22"/>
        </w:rPr>
        <w:t xml:space="preserve"> de la passation et de l'exécution du présent contrat, ainsi que de leurs prestataires d’assistance dans ses activités.</w:t>
      </w:r>
    </w:p>
    <w:p w14:paraId="2E2E30CD" w14:textId="77777777" w:rsidR="003F7A50" w:rsidRDefault="003C00B3">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3D130349" w14:textId="77777777" w:rsidR="003F7A50" w:rsidRDefault="003C00B3">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 xml:space="preserve">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w:t>
      </w:r>
      <w:r>
        <w:rPr>
          <w:rFonts w:asciiTheme="minorHAnsi" w:eastAsia="Times New Roman" w:hAnsiTheme="minorHAnsi" w:cstheme="minorHAnsi"/>
          <w:sz w:val="22"/>
        </w:rPr>
        <w:lastRenderedPageBreak/>
        <w:t>effectués auprès du délégué à la protection des données d’</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w:t>
      </w:r>
      <w:hyperlink r:id="rId21" w:tooltip="mailto:informatique.libertes@expertisefrance.fr" w:history="1">
        <w:r>
          <w:rPr>
            <w:rFonts w:asciiTheme="minorHAnsi" w:eastAsia="Times New Roman" w:hAnsiTheme="minorHAnsi" w:cstheme="minorHAnsi"/>
            <w:sz w:val="22"/>
          </w:rPr>
          <w:t>informatique.libertes@expertisefrance.fr</w:t>
        </w:r>
      </w:hyperlink>
      <w:r>
        <w:rPr>
          <w:rFonts w:asciiTheme="minorHAnsi" w:eastAsia="Times New Roman" w:hAnsiTheme="minorHAnsi" w:cstheme="minorHAnsi"/>
          <w:sz w:val="22"/>
        </w:rPr>
        <w:t>).</w:t>
      </w:r>
    </w:p>
    <w:p w14:paraId="1D71E70E" w14:textId="4CBCE765" w:rsidR="003F7A50" w:rsidRDefault="003C00B3">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 xml:space="preserve">La personne dont les données à caractère personnel sont collectées dans le cadre de la présente procédure dispose d'un droit de </w:t>
      </w:r>
      <w:bookmarkStart w:id="124" w:name="_Toc69226591"/>
      <w:r w:rsidR="00CE4848">
        <w:rPr>
          <w:rFonts w:asciiTheme="minorHAnsi" w:eastAsia="Times New Roman" w:hAnsiTheme="minorHAnsi" w:cstheme="minorHAnsi"/>
          <w:sz w:val="22"/>
        </w:rPr>
        <w:t>réclamation auprès de la CNIL.)</w:t>
      </w:r>
      <w:r>
        <w:rPr>
          <w:rFonts w:asciiTheme="minorHAnsi" w:eastAsia="Times New Roman" w:hAnsiTheme="minorHAnsi" w:cstheme="minorHAnsi"/>
          <w:sz w:val="22"/>
        </w:rPr>
        <w:t>]</w:t>
      </w:r>
      <w:bookmarkEnd w:id="124"/>
    </w:p>
    <w:p w14:paraId="1DB32092" w14:textId="77777777" w:rsidR="003F7A50" w:rsidRDefault="003C00B3" w:rsidP="00E252C7">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5" w:name="_Toc205534972"/>
      <w:r>
        <w:rPr>
          <w:rFonts w:asciiTheme="minorHAnsi" w:hAnsiTheme="minorHAnsi"/>
          <w:b/>
          <w:caps/>
          <w:sz w:val="24"/>
          <w:u w:val="single"/>
        </w:rPr>
        <w:t>DÉrogationS au CCAG</w:t>
      </w:r>
      <w:bookmarkEnd w:id="125"/>
    </w:p>
    <w:p w14:paraId="7BF554E1" w14:textId="77777777" w:rsidR="003F7A50" w:rsidRDefault="003C00B3">
      <w:pPr>
        <w:spacing w:before="120"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Les articles suivants du présent document dérogent au CCAG :</w:t>
      </w:r>
    </w:p>
    <w:p w14:paraId="0DC645C2" w14:textId="77777777" w:rsidR="003F7A50" w:rsidRDefault="003C00B3" w:rsidP="00E252C7">
      <w:pPr>
        <w:widowControl w:val="0"/>
        <w:numPr>
          <w:ilvl w:val="0"/>
          <w:numId w:val="9"/>
        </w:numPr>
        <w:spacing w:before="120" w:line="240" w:lineRule="auto"/>
        <w:ind w:left="1281" w:hanging="357"/>
        <w:contextualSpacing/>
        <w:jc w:val="both"/>
        <w:rPr>
          <w:rFonts w:asciiTheme="minorHAnsi" w:eastAsia="Times New Roman" w:hAnsiTheme="minorHAnsi" w:cstheme="minorHAnsi"/>
          <w:sz w:val="22"/>
          <w:szCs w:val="22"/>
        </w:rPr>
      </w:pPr>
      <w:proofErr w:type="gramStart"/>
      <w:r>
        <w:rPr>
          <w:rFonts w:asciiTheme="minorHAnsi" w:eastAsia="Times New Roman" w:hAnsiTheme="minorHAnsi" w:cstheme="minorHAnsi"/>
          <w:sz w:val="22"/>
          <w:szCs w:val="22"/>
        </w:rPr>
        <w:t>article</w:t>
      </w:r>
      <w:proofErr w:type="gramEnd"/>
      <w:r>
        <w:rPr>
          <w:rFonts w:asciiTheme="minorHAnsi" w:eastAsia="Times New Roman" w:hAnsiTheme="minorHAnsi" w:cstheme="minorHAnsi"/>
          <w:sz w:val="22"/>
          <w:szCs w:val="22"/>
        </w:rPr>
        <w:t xml:space="preserve"> 5 déroge aux dispositions de l’article 28 et 15 du CCAG ;</w:t>
      </w:r>
    </w:p>
    <w:p w14:paraId="0A6EED6F" w14:textId="77777777" w:rsidR="003F7A50" w:rsidRDefault="003C00B3" w:rsidP="00E252C7">
      <w:pPr>
        <w:widowControl w:val="0"/>
        <w:numPr>
          <w:ilvl w:val="0"/>
          <w:numId w:val="9"/>
        </w:numPr>
        <w:spacing w:before="120" w:line="240" w:lineRule="auto"/>
        <w:ind w:left="1281" w:hanging="357"/>
        <w:contextualSpacing/>
        <w:jc w:val="both"/>
        <w:rPr>
          <w:rFonts w:asciiTheme="minorHAnsi" w:eastAsia="Times New Roman" w:hAnsiTheme="minorHAnsi" w:cstheme="minorHAnsi"/>
          <w:sz w:val="22"/>
          <w:szCs w:val="22"/>
        </w:rPr>
      </w:pPr>
      <w:proofErr w:type="gramStart"/>
      <w:r>
        <w:rPr>
          <w:rFonts w:asciiTheme="minorHAnsi" w:eastAsia="Times New Roman" w:hAnsiTheme="minorHAnsi" w:cstheme="minorHAnsi"/>
          <w:sz w:val="22"/>
          <w:szCs w:val="22"/>
        </w:rPr>
        <w:t>article</w:t>
      </w:r>
      <w:proofErr w:type="gramEnd"/>
      <w:r>
        <w:rPr>
          <w:rFonts w:asciiTheme="minorHAnsi" w:eastAsia="Times New Roman" w:hAnsiTheme="minorHAnsi" w:cstheme="minorHAnsi"/>
          <w:sz w:val="22"/>
          <w:szCs w:val="22"/>
        </w:rPr>
        <w:t xml:space="preserve"> 9 déroge aux dispositions de l’article 14 du CCAG ;</w:t>
      </w:r>
    </w:p>
    <w:p w14:paraId="5C977983" w14:textId="77777777" w:rsidR="003F7A50" w:rsidRDefault="003C00B3" w:rsidP="00E252C7">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26" w:name="_Toc205534973"/>
      <w:r>
        <w:rPr>
          <w:rFonts w:asciiTheme="minorHAnsi" w:hAnsiTheme="minorHAnsi"/>
          <w:b/>
          <w:caps/>
          <w:sz w:val="24"/>
          <w:u w:val="single"/>
        </w:rPr>
        <w:t>AUDIT</w:t>
      </w:r>
      <w:bookmarkEnd w:id="126"/>
    </w:p>
    <w:p w14:paraId="3A1D8DA7" w14:textId="77777777" w:rsidR="003F7A50" w:rsidRDefault="003C00B3">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Contractant</w:t>
      </w:r>
      <w:r>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Pr>
          <w:rFonts w:asciiTheme="minorHAnsi" w:eastAsia="Times New Roman" w:hAnsiTheme="minorHAnsi" w:cstheme="minorHAnsi"/>
          <w:smallCaps/>
          <w:sz w:val="22"/>
          <w:szCs w:val="22"/>
        </w:rPr>
        <w:t>Contrat</w:t>
      </w:r>
      <w:r>
        <w:rPr>
          <w:rFonts w:asciiTheme="minorHAnsi" w:hAnsiTheme="minorHAnsi" w:cstheme="minorHAnsi"/>
          <w:sz w:val="22"/>
          <w:szCs w:val="22"/>
        </w:rPr>
        <w:t xml:space="preserve">. Cet audit pourra être mené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ou par un tiers mandaté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et ne pourra être refusé par le C</w:t>
      </w:r>
      <w:r>
        <w:rPr>
          <w:rFonts w:asciiTheme="minorHAnsi" w:eastAsia="Times New Roman" w:hAnsiTheme="minorHAnsi" w:cstheme="minorHAnsi"/>
          <w:smallCaps/>
          <w:sz w:val="22"/>
          <w:szCs w:val="22"/>
        </w:rPr>
        <w:t>ontractant</w:t>
      </w:r>
      <w:r>
        <w:rPr>
          <w:rFonts w:asciiTheme="minorHAnsi" w:hAnsiTheme="minorHAnsi" w:cstheme="minorHAnsi"/>
          <w:sz w:val="22"/>
          <w:szCs w:val="22"/>
        </w:rPr>
        <w:t>. Dans l’hypothèse où l’audit est réalisé par un tiers, le tiers mandaté ne peut être un concurrent direct du C</w:t>
      </w:r>
      <w:r>
        <w:rPr>
          <w:rFonts w:asciiTheme="minorHAnsi" w:eastAsia="Times New Roman" w:hAnsiTheme="minorHAnsi" w:cstheme="minorHAnsi"/>
          <w:smallCaps/>
          <w:sz w:val="22"/>
          <w:szCs w:val="22"/>
        </w:rPr>
        <w:t>ontractant</w:t>
      </w:r>
      <w:r>
        <w:rPr>
          <w:rFonts w:asciiTheme="minorHAnsi" w:hAnsiTheme="minorHAnsi" w:cstheme="minorHAnsi"/>
          <w:sz w:val="22"/>
          <w:szCs w:val="22"/>
        </w:rPr>
        <w:t>. Les audits programmés peuvent être réalisés de manière périodique ou spontanée à la demande d’</w:t>
      </w:r>
      <w:r>
        <w:rPr>
          <w:rFonts w:asciiTheme="minorHAnsi" w:eastAsia="Times New Roman" w:hAnsiTheme="minorHAnsi" w:cstheme="minorHAnsi"/>
          <w:smallCaps/>
          <w:sz w:val="22"/>
          <w:szCs w:val="22"/>
        </w:rPr>
        <w:t xml:space="preserve">Expertise France </w:t>
      </w:r>
      <w:r>
        <w:rPr>
          <w:rFonts w:asciiTheme="minorHAnsi" w:hAnsiTheme="minorHAnsi" w:cstheme="minorHAnsi"/>
          <w:sz w:val="22"/>
          <w:szCs w:val="22"/>
        </w:rPr>
        <w:t xml:space="preserve">ou d’un tiers. Dans tous les cas, le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sera informé par un préavis d’au minimum de 5 jours ouvrés.</w:t>
      </w:r>
    </w:p>
    <w:p w14:paraId="1AD00B33" w14:textId="77777777" w:rsidR="003F7A50" w:rsidRDefault="003C00B3">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s’engage donc à :</w:t>
      </w:r>
    </w:p>
    <w:p w14:paraId="3A4A5A9A" w14:textId="77777777" w:rsidR="003F7A50" w:rsidRDefault="003C00B3" w:rsidP="00E252C7">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 xml:space="preserve">Permettre et faciliter à </w:t>
      </w:r>
      <w:r>
        <w:rPr>
          <w:rFonts w:asciiTheme="minorHAnsi" w:hAnsiTheme="minorHAnsi" w:cstheme="minorHAnsi"/>
          <w:smallCaps/>
          <w:szCs w:val="22"/>
        </w:rPr>
        <w:t>Expertise France</w:t>
      </w:r>
      <w:r>
        <w:rPr>
          <w:rFonts w:asciiTheme="minorHAnsi" w:hAnsiTheme="minorHAnsi" w:cstheme="minorHAnsi"/>
          <w:szCs w:val="22"/>
        </w:rPr>
        <w:t xml:space="preserve"> ou aux personnes mandatées par </w:t>
      </w:r>
      <w:r>
        <w:rPr>
          <w:rFonts w:asciiTheme="minorHAnsi" w:hAnsiTheme="minorHAnsi" w:cstheme="minorHAnsi"/>
          <w:smallCaps/>
          <w:szCs w:val="22"/>
        </w:rPr>
        <w:t>Expertise France,</w:t>
      </w:r>
      <w:r>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Pr>
          <w:rFonts w:asciiTheme="minorHAnsi" w:hAnsiTheme="minorHAnsi" w:cstheme="minorHAnsi"/>
          <w:smallCaps/>
          <w:szCs w:val="22"/>
        </w:rPr>
        <w:t>Contrat</w:t>
      </w:r>
      <w:r>
        <w:rPr>
          <w:rFonts w:asciiTheme="minorHAnsi" w:hAnsiTheme="minorHAnsi" w:cstheme="minorHAnsi"/>
          <w:szCs w:val="22"/>
        </w:rPr>
        <w:t xml:space="preserve"> ainsi que des visites sur place ;</w:t>
      </w:r>
    </w:p>
    <w:p w14:paraId="51828CD4" w14:textId="77777777" w:rsidR="003F7A50" w:rsidRDefault="003C00B3" w:rsidP="00E252C7">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Présenter les documents relatifs à l’exécution du présent C</w:t>
      </w:r>
      <w:r>
        <w:rPr>
          <w:rFonts w:asciiTheme="minorHAnsi" w:hAnsiTheme="minorHAnsi" w:cstheme="minorHAnsi"/>
          <w:smallCaps/>
          <w:szCs w:val="22"/>
        </w:rPr>
        <w:t>ontrat</w:t>
      </w:r>
      <w:r>
        <w:rPr>
          <w:rFonts w:asciiTheme="minorHAnsi" w:hAnsiTheme="minorHAnsi" w:cstheme="minorHAnsi"/>
          <w:szCs w:val="22"/>
        </w:rPr>
        <w:t xml:space="preserve"> ainsi que tous documents dont la communication est exigée par les auditeurs ;</w:t>
      </w:r>
    </w:p>
    <w:p w14:paraId="1861746A" w14:textId="77777777" w:rsidR="003F7A50" w:rsidRDefault="003C00B3" w:rsidP="00E252C7">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Faire preuve de transparence et à répondre aux sollicitations des auditeurs ;</w:t>
      </w:r>
    </w:p>
    <w:p w14:paraId="6DBBC05A" w14:textId="77777777" w:rsidR="003F7A50" w:rsidRDefault="003C00B3" w:rsidP="00E252C7">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Mettre en œuvre les mesures correctives éventuellement nécessaires.</w:t>
      </w:r>
    </w:p>
    <w:p w14:paraId="56CF1F3A" w14:textId="77777777" w:rsidR="003F7A50" w:rsidRDefault="003C00B3">
      <w:pPr>
        <w:tabs>
          <w:tab w:val="left" w:pos="709"/>
        </w:tabs>
        <w:spacing w:line="240" w:lineRule="auto"/>
        <w:ind w:left="567"/>
        <w:jc w:val="both"/>
        <w:rPr>
          <w:rFonts w:asciiTheme="minorHAnsi" w:hAnsiTheme="minorHAnsi" w:cstheme="minorHAnsi"/>
          <w:sz w:val="22"/>
          <w:szCs w:val="22"/>
        </w:rPr>
      </w:pP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notifiera au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62EDC883" w14:textId="77777777" w:rsidR="003F7A50" w:rsidRDefault="003C00B3">
      <w:pPr>
        <w:tabs>
          <w:tab w:val="left" w:pos="709"/>
        </w:tabs>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Contractant</w:t>
      </w:r>
      <w:r>
        <w:rPr>
          <w:rFonts w:asciiTheme="minorHAnsi" w:hAnsiTheme="minorHAnsi" w:cstheme="minorHAnsi"/>
          <w:sz w:val="22"/>
          <w:szCs w:val="22"/>
        </w:rPr>
        <w:t xml:space="preserve"> s’engage également à permettre à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ou à tout autre tiers mandaté par celle-ci, de mener une enquête en cas d’allégation de pratique prohibée</w:t>
      </w:r>
      <w:r>
        <w:rPr>
          <w:rStyle w:val="Appelnotedebasdep"/>
          <w:rFonts w:asciiTheme="minorHAnsi" w:hAnsiTheme="minorHAnsi" w:cstheme="minorHAnsi"/>
          <w:sz w:val="22"/>
          <w:szCs w:val="22"/>
        </w:rPr>
        <w:footnoteReference w:id="2"/>
      </w:r>
      <w:r>
        <w:rPr>
          <w:rFonts w:asciiTheme="minorHAnsi" w:hAnsiTheme="minorHAnsi" w:cstheme="minorHAnsi"/>
          <w:sz w:val="22"/>
          <w:szCs w:val="22"/>
        </w:rPr>
        <w:t xml:space="preserve"> relative au présent C</w:t>
      </w:r>
      <w:r>
        <w:rPr>
          <w:rFonts w:asciiTheme="minorHAnsi" w:eastAsia="Times New Roman" w:hAnsiTheme="minorHAnsi" w:cstheme="minorHAnsi"/>
          <w:smallCaps/>
          <w:sz w:val="22"/>
          <w:szCs w:val="22"/>
        </w:rPr>
        <w:t>ontrat</w:t>
      </w:r>
      <w:r>
        <w:rPr>
          <w:rFonts w:asciiTheme="minorHAnsi" w:hAnsiTheme="minorHAnsi" w:cstheme="minorHAnsi"/>
          <w:sz w:val="22"/>
          <w:szCs w:val="22"/>
        </w:rPr>
        <w:t>, dans les conditions précitées.</w:t>
      </w:r>
    </w:p>
    <w:p w14:paraId="3D9975B0" w14:textId="77777777" w:rsidR="003F7A50" w:rsidRDefault="003C00B3">
      <w:pPr>
        <w:tabs>
          <w:tab w:val="left" w:pos="1134"/>
        </w:tabs>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Les conclusions du rapport d’audit seront adressées à chacune des </w:t>
      </w:r>
      <w:r>
        <w:rPr>
          <w:rFonts w:asciiTheme="minorHAnsi" w:eastAsia="Times New Roman" w:hAnsiTheme="minorHAnsi" w:cstheme="minorHAnsi"/>
          <w:smallCaps/>
          <w:sz w:val="22"/>
          <w:szCs w:val="22"/>
        </w:rPr>
        <w:t xml:space="preserve">Parties </w:t>
      </w:r>
      <w:r>
        <w:rPr>
          <w:rFonts w:asciiTheme="minorHAnsi" w:hAnsiTheme="minorHAnsi" w:cstheme="minorHAnsi"/>
          <w:sz w:val="22"/>
          <w:szCs w:val="22"/>
        </w:rPr>
        <w:t xml:space="preserve">par tout moyen jugé pertinent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w:t>
      </w:r>
    </w:p>
    <w:p w14:paraId="4344BA8D" w14:textId="77777777" w:rsidR="003F7A50" w:rsidRDefault="003C00B3">
      <w:pPr>
        <w:tabs>
          <w:tab w:val="left" w:pos="0"/>
        </w:tabs>
        <w:spacing w:line="240" w:lineRule="auto"/>
        <w:ind w:firstLine="567"/>
        <w:jc w:val="both"/>
        <w:rPr>
          <w:rFonts w:asciiTheme="minorHAnsi" w:hAnsiTheme="minorHAnsi" w:cstheme="minorHAnsi"/>
          <w:sz w:val="22"/>
          <w:szCs w:val="22"/>
        </w:rPr>
      </w:pPr>
      <w:r>
        <w:rPr>
          <w:rFonts w:asciiTheme="minorHAnsi" w:hAnsiTheme="minorHAnsi" w:cstheme="minorHAnsi"/>
          <w:sz w:val="22"/>
          <w:szCs w:val="22"/>
        </w:rPr>
        <w:t>Les conclusions pourront prescrire la mise en œuvre d’actions ainsi qu’un délai de réalisation.</w:t>
      </w:r>
    </w:p>
    <w:p w14:paraId="3EB5965A" w14:textId="77777777" w:rsidR="003F7A50" w:rsidRDefault="003C00B3">
      <w:pPr>
        <w:pStyle w:val="u"/>
        <w:tabs>
          <w:tab w:val="left" w:pos="0"/>
        </w:tabs>
        <w:ind w:firstLine="5"/>
        <w:rPr>
          <w:rFonts w:asciiTheme="minorHAnsi" w:hAnsiTheme="minorHAnsi" w:cstheme="minorHAnsi"/>
          <w:szCs w:val="22"/>
        </w:rPr>
      </w:pPr>
      <w:r>
        <w:rPr>
          <w:rFonts w:asciiTheme="minorHAnsi" w:hAnsiTheme="minorHAnsi" w:cstheme="minorHAnsi"/>
          <w:szCs w:val="22"/>
        </w:rPr>
        <w:lastRenderedPageBreak/>
        <w:t xml:space="preserve">Le refus du </w:t>
      </w:r>
      <w:r>
        <w:rPr>
          <w:rFonts w:asciiTheme="minorHAnsi" w:hAnsiTheme="minorHAnsi" w:cstheme="minorHAnsi"/>
          <w:smallCaps/>
          <w:szCs w:val="22"/>
        </w:rPr>
        <w:t>Contractant</w:t>
      </w:r>
      <w:r>
        <w:rPr>
          <w:rFonts w:asciiTheme="minorHAnsi" w:hAnsiTheme="minorHAnsi" w:cstheme="minorHAnsi"/>
          <w:szCs w:val="22"/>
        </w:rPr>
        <w:t xml:space="preserve"> de se conformer aux exercices d’audits et/ou à leurs conclusions pourra entraîner la résiliation de plein droit par </w:t>
      </w:r>
      <w:r>
        <w:rPr>
          <w:rFonts w:asciiTheme="minorHAnsi" w:hAnsiTheme="minorHAnsi" w:cstheme="minorHAnsi"/>
          <w:smallCaps/>
          <w:szCs w:val="22"/>
        </w:rPr>
        <w:t>Expertise France</w:t>
      </w:r>
      <w:r>
        <w:rPr>
          <w:rFonts w:asciiTheme="minorHAnsi" w:hAnsiTheme="minorHAnsi" w:cstheme="minorHAnsi"/>
          <w:szCs w:val="22"/>
        </w:rPr>
        <w:t xml:space="preserve"> du présent </w:t>
      </w:r>
      <w:r>
        <w:rPr>
          <w:rFonts w:asciiTheme="minorHAnsi" w:hAnsiTheme="minorHAnsi" w:cstheme="minorHAnsi"/>
          <w:smallCaps/>
          <w:szCs w:val="22"/>
        </w:rPr>
        <w:t>Contrat</w:t>
      </w:r>
      <w:r>
        <w:rPr>
          <w:rFonts w:asciiTheme="minorHAnsi" w:hAnsiTheme="minorHAnsi" w:cstheme="minorHAnsi"/>
          <w:szCs w:val="22"/>
        </w:rPr>
        <w:t xml:space="preserve"> sans indemnité. </w:t>
      </w:r>
    </w:p>
    <w:p w14:paraId="149068E2" w14:textId="77777777" w:rsidR="003F7A50" w:rsidRDefault="003C00B3" w:rsidP="00E252C7">
      <w:pPr>
        <w:pStyle w:val="v"/>
        <w:widowControl w:val="0"/>
        <w:numPr>
          <w:ilvl w:val="0"/>
          <w:numId w:val="6"/>
        </w:numPr>
        <w:spacing w:before="600" w:after="240"/>
        <w:ind w:hanging="1211"/>
        <w:outlineLvl w:val="0"/>
        <w:rPr>
          <w:rFonts w:asciiTheme="minorHAnsi" w:hAnsiTheme="minorHAnsi"/>
          <w:b/>
          <w:caps/>
          <w:sz w:val="24"/>
          <w:u w:val="single"/>
        </w:rPr>
      </w:pPr>
      <w:bookmarkStart w:id="127" w:name="_Toc205534974"/>
      <w:r>
        <w:rPr>
          <w:rFonts w:asciiTheme="minorHAnsi" w:hAnsiTheme="minorHAnsi"/>
          <w:b/>
          <w:caps/>
          <w:sz w:val="24"/>
          <w:u w:val="single"/>
        </w:rPr>
        <w:t>RÈglement des litiges - DROIT Français APPLICABLE</w:t>
      </w:r>
      <w:bookmarkEnd w:id="127"/>
    </w:p>
    <w:p w14:paraId="0314560F" w14:textId="77777777" w:rsidR="003F7A50" w:rsidRDefault="003C00B3" w:rsidP="00E252C7">
      <w:pPr>
        <w:pStyle w:val="Paragraphedeliste"/>
        <w:widowControl w:val="0"/>
        <w:numPr>
          <w:ilvl w:val="0"/>
          <w:numId w:val="6"/>
        </w:numPr>
        <w:spacing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Tout différend entre les </w:t>
      </w:r>
      <w:r>
        <w:rPr>
          <w:rFonts w:asciiTheme="minorHAnsi" w:eastAsia="Times New Roman" w:hAnsiTheme="minorHAnsi" w:cstheme="minorHAnsi"/>
          <w:smallCaps/>
          <w:sz w:val="22"/>
          <w:szCs w:val="22"/>
        </w:rPr>
        <w:t>Parties</w:t>
      </w:r>
      <w:r>
        <w:rPr>
          <w:rFonts w:asciiTheme="minorHAnsi" w:eastAsia="Times New Roman" w:hAnsiTheme="minorHAnsi" w:cstheme="minorHAnsi"/>
          <w:sz w:val="22"/>
          <w:szCs w:val="22"/>
        </w:rPr>
        <w:t xml:space="preserve"> relatif à l’existence, la validité, l’interprétation, l’exécution et la résiliation du </w:t>
      </w:r>
      <w:r>
        <w:rPr>
          <w:rFonts w:asciiTheme="minorHAnsi" w:eastAsia="Times New Roman" w:hAnsiTheme="minorHAnsi" w:cstheme="minorHAnsi"/>
          <w:smallCaps/>
          <w:sz w:val="22"/>
          <w:szCs w:val="22"/>
        </w:rPr>
        <w:t xml:space="preserve">Contrat </w:t>
      </w:r>
      <w:r>
        <w:rPr>
          <w:rFonts w:asciiTheme="minorHAnsi" w:eastAsia="Times New Roman" w:hAnsiTheme="minorHAnsi" w:cstheme="minorHAnsi"/>
          <w:sz w:val="22"/>
          <w:szCs w:val="22"/>
        </w:rPr>
        <w:t xml:space="preserve">(ou de l’une quelconque de ses clauses) que les </w:t>
      </w:r>
      <w:r>
        <w:rPr>
          <w:rFonts w:asciiTheme="minorHAnsi" w:eastAsia="Times New Roman" w:hAnsiTheme="minorHAnsi" w:cstheme="minorHAnsi"/>
          <w:smallCaps/>
          <w:sz w:val="22"/>
          <w:szCs w:val="22"/>
        </w:rPr>
        <w:t>Parties</w:t>
      </w:r>
      <w:r>
        <w:rPr>
          <w:rFonts w:asciiTheme="minorHAnsi" w:eastAsia="Times New Roman" w:hAnsiTheme="minorHAnsi" w:cstheme="minorHAnsi"/>
          <w:sz w:val="22"/>
          <w:szCs w:val="22"/>
        </w:rPr>
        <w:t xml:space="preserve"> ne pourraient pas résoudre à l’amiable dans les 30 jours de la notification du différend par la </w:t>
      </w:r>
      <w:r>
        <w:rPr>
          <w:rFonts w:asciiTheme="minorHAnsi" w:eastAsia="Times New Roman" w:hAnsiTheme="minorHAnsi" w:cstheme="minorHAnsi"/>
          <w:smallCaps/>
          <w:sz w:val="22"/>
          <w:szCs w:val="22"/>
        </w:rPr>
        <w:t>Partie</w:t>
      </w:r>
      <w:r>
        <w:rPr>
          <w:rFonts w:asciiTheme="minorHAnsi" w:eastAsia="Times New Roman" w:hAnsiTheme="minorHAnsi" w:cstheme="minorHAnsi"/>
          <w:sz w:val="22"/>
          <w:szCs w:val="22"/>
        </w:rPr>
        <w:t xml:space="preserve"> demanderesse à l’autre </w:t>
      </w:r>
      <w:r>
        <w:rPr>
          <w:rFonts w:asciiTheme="minorHAnsi" w:eastAsia="Times New Roman" w:hAnsiTheme="minorHAnsi" w:cstheme="minorHAnsi"/>
          <w:smallCaps/>
          <w:sz w:val="22"/>
          <w:szCs w:val="22"/>
        </w:rPr>
        <w:t>Partie</w:t>
      </w:r>
      <w:r>
        <w:rPr>
          <w:rFonts w:asciiTheme="minorHAnsi" w:eastAsia="Times New Roman" w:hAnsiTheme="minorHAnsi" w:cstheme="minorHAnsi"/>
          <w:sz w:val="22"/>
          <w:szCs w:val="22"/>
        </w:rPr>
        <w:t>, sera soumis devant la juridiction compétente.</w:t>
      </w:r>
    </w:p>
    <w:p w14:paraId="3E363A84" w14:textId="77777777" w:rsidR="003F7A50" w:rsidRDefault="003F7A50" w:rsidP="00E252C7">
      <w:pPr>
        <w:pStyle w:val="Paragraphedeliste"/>
        <w:widowControl w:val="0"/>
        <w:numPr>
          <w:ilvl w:val="0"/>
          <w:numId w:val="6"/>
        </w:numPr>
        <w:spacing w:line="240" w:lineRule="auto"/>
        <w:ind w:left="567"/>
        <w:jc w:val="both"/>
        <w:rPr>
          <w:rFonts w:asciiTheme="minorHAnsi" w:eastAsia="Times New Roman" w:hAnsiTheme="minorHAnsi" w:cstheme="minorHAnsi"/>
          <w:sz w:val="22"/>
          <w:szCs w:val="22"/>
        </w:rPr>
      </w:pPr>
      <w:bookmarkStart w:id="128" w:name="_GoBack"/>
      <w:bookmarkEnd w:id="128"/>
    </w:p>
    <w:p w14:paraId="416FB538" w14:textId="77777777" w:rsidR="003F7A50" w:rsidRDefault="003C00B3" w:rsidP="00E252C7">
      <w:pPr>
        <w:pStyle w:val="Paragraphedeliste"/>
        <w:widowControl w:val="0"/>
        <w:numPr>
          <w:ilvl w:val="0"/>
          <w:numId w:val="6"/>
        </w:numPr>
        <w:spacing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Le droit applicable au présent </w:t>
      </w:r>
      <w:r>
        <w:rPr>
          <w:rFonts w:asciiTheme="minorHAnsi" w:eastAsia="Times New Roman" w:hAnsiTheme="minorHAnsi" w:cstheme="minorHAnsi"/>
          <w:smallCaps/>
          <w:sz w:val="22"/>
          <w:szCs w:val="22"/>
        </w:rPr>
        <w:t xml:space="preserve">Contrat </w:t>
      </w:r>
      <w:r>
        <w:rPr>
          <w:rFonts w:asciiTheme="minorHAnsi" w:eastAsia="Times New Roman" w:hAnsiTheme="minorHAnsi" w:cstheme="minorHAnsi"/>
          <w:sz w:val="22"/>
          <w:szCs w:val="22"/>
        </w:rPr>
        <w:t>est le droit français, à l’exclusion de tout autre droit.</w:t>
      </w:r>
    </w:p>
    <w:p w14:paraId="7C66EA7A" w14:textId="77777777" w:rsidR="003F7A50" w:rsidRDefault="003C00B3" w:rsidP="00E252C7">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9" w:name="_Toc205534975"/>
      <w:r>
        <w:rPr>
          <w:rFonts w:asciiTheme="minorHAnsi" w:hAnsiTheme="minorHAnsi"/>
          <w:b/>
          <w:caps/>
          <w:sz w:val="24"/>
          <w:u w:val="single"/>
        </w:rPr>
        <w:t>Dispositions finales</w:t>
      </w:r>
      <w:bookmarkEnd w:id="129"/>
    </w:p>
    <w:p w14:paraId="133E46EE" w14:textId="77777777" w:rsidR="003F7A50" w:rsidRDefault="003C00B3">
      <w:pPr>
        <w:pStyle w:val="Titre2"/>
        <w:spacing w:before="120" w:after="60"/>
        <w:jc w:val="both"/>
        <w:rPr>
          <w:rFonts w:asciiTheme="minorHAnsi" w:hAnsiTheme="minorHAnsi"/>
          <w:sz w:val="22"/>
          <w:szCs w:val="22"/>
        </w:rPr>
      </w:pPr>
      <w:bookmarkStart w:id="130" w:name="_Toc392669654"/>
      <w:bookmarkStart w:id="131" w:name="_Toc205534976"/>
      <w:r>
        <w:rPr>
          <w:rFonts w:asciiTheme="minorHAnsi" w:hAnsiTheme="minorHAnsi"/>
          <w:sz w:val="22"/>
          <w:szCs w:val="22"/>
        </w:rPr>
        <w:t>Déclaration</w:t>
      </w:r>
      <w:bookmarkEnd w:id="130"/>
      <w:bookmarkEnd w:id="131"/>
    </w:p>
    <w:p w14:paraId="5733CEA2" w14:textId="77777777" w:rsidR="003F7A50" w:rsidRDefault="003C00B3">
      <w:pPr>
        <w:ind w:left="567"/>
        <w:rPr>
          <w:rFonts w:asciiTheme="minorHAnsi" w:hAnsiTheme="minorHAnsi" w:cstheme="minorHAnsi"/>
          <w:sz w:val="22"/>
        </w:rPr>
      </w:pPr>
      <w:r>
        <w:rPr>
          <w:rFonts w:asciiTheme="minorHAnsi" w:hAnsiTheme="minorHAnsi" w:cstheme="minorHAnsi"/>
          <w:sz w:val="22"/>
        </w:rPr>
        <w:t xml:space="preserve">Le </w:t>
      </w:r>
      <w:r>
        <w:rPr>
          <w:rFonts w:asciiTheme="minorHAnsi" w:eastAsia="Times New Roman" w:hAnsiTheme="minorHAnsi" w:cstheme="minorHAnsi"/>
          <w:smallCaps/>
          <w:sz w:val="22"/>
        </w:rPr>
        <w:t>Contractant</w:t>
      </w:r>
      <w:r>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Pr>
          <w:rFonts w:asciiTheme="minorHAnsi" w:hAnsiTheme="minorHAnsi" w:cstheme="minorHAnsi"/>
          <w:sz w:val="22"/>
        </w:rPr>
        <w:t>déclarent :</w:t>
      </w:r>
    </w:p>
    <w:p w14:paraId="798B0333" w14:textId="77777777" w:rsidR="003F7A50" w:rsidRDefault="003C00B3" w:rsidP="00E252C7">
      <w:pPr>
        <w:pStyle w:val="Paragraphedeliste"/>
        <w:numPr>
          <w:ilvl w:val="0"/>
          <w:numId w:val="22"/>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qu'aucune</w:t>
      </w:r>
      <w:proofErr w:type="gramEnd"/>
      <w:r>
        <w:rPr>
          <w:rFonts w:asciiTheme="minorHAnsi" w:hAnsiTheme="minorHAnsi" w:cs="Arial"/>
          <w:sz w:val="22"/>
          <w:szCs w:val="22"/>
        </w:rPr>
        <w:t xml:space="preserve"> des personnes physiques ou morales pour lesquelles le </w:t>
      </w:r>
      <w:r>
        <w:rPr>
          <w:rFonts w:asciiTheme="minorHAnsi" w:eastAsia="Times New Roman" w:hAnsiTheme="minorHAnsi" w:cstheme="minorHAnsi"/>
          <w:smallCaps/>
          <w:sz w:val="22"/>
        </w:rPr>
        <w:t>Contractant</w:t>
      </w:r>
      <w:r>
        <w:rPr>
          <w:rFonts w:asciiTheme="minorHAnsi" w:hAnsiTheme="minorHAnsi" w:cs="Arial"/>
          <w:sz w:val="22"/>
          <w:szCs w:val="22"/>
        </w:rPr>
        <w:t xml:space="preserve"> intervient ne tombe sous le coup des interdictions découlant des articles L. 2141-1 à L 2141-6 et  L. 2141-7 à L. 2141-11 du Code de la commande publique ou d'une interdiction équivalente prononcée dans un autre pays ;</w:t>
      </w:r>
    </w:p>
    <w:p w14:paraId="6506C060" w14:textId="77777777" w:rsidR="003F7A50" w:rsidRDefault="003C00B3" w:rsidP="00E252C7">
      <w:pPr>
        <w:pStyle w:val="Paragraphedeliste"/>
        <w:numPr>
          <w:ilvl w:val="0"/>
          <w:numId w:val="22"/>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que</w:t>
      </w:r>
      <w:proofErr w:type="gramEnd"/>
      <w:r>
        <w:rPr>
          <w:rFonts w:asciiTheme="minorHAnsi" w:hAnsiTheme="minorHAnsi" w:cs="Arial"/>
          <w:sz w:val="22"/>
          <w:szCs w:val="22"/>
        </w:rPr>
        <w:t xml:space="preserve"> les engagements pris par le </w:t>
      </w:r>
      <w:r>
        <w:rPr>
          <w:rFonts w:asciiTheme="minorHAnsi" w:eastAsia="Times New Roman" w:hAnsiTheme="minorHAnsi" w:cstheme="minorHAnsi"/>
          <w:smallCaps/>
          <w:sz w:val="22"/>
        </w:rPr>
        <w:t>Contractant</w:t>
      </w:r>
      <w:r>
        <w:rPr>
          <w:rFonts w:asciiTheme="minorHAnsi" w:hAnsiTheme="minorHAnsi" w:cs="Arial"/>
          <w:sz w:val="22"/>
          <w:szCs w:val="22"/>
        </w:rPr>
        <w:t xml:space="preserve"> dans le cadre du présent </w:t>
      </w:r>
      <w:r>
        <w:rPr>
          <w:rFonts w:asciiTheme="minorHAnsi" w:hAnsiTheme="minorHAnsi" w:cs="Arial"/>
          <w:smallCaps/>
          <w:sz w:val="22"/>
          <w:szCs w:val="22"/>
        </w:rPr>
        <w:t xml:space="preserve">Contrat </w:t>
      </w:r>
      <w:r>
        <w:rPr>
          <w:rFonts w:asciiTheme="minorHAnsi" w:hAnsiTheme="minorHAnsi" w:cs="Arial"/>
          <w:sz w:val="22"/>
          <w:szCs w:val="22"/>
        </w:rPr>
        <w:t xml:space="preserve">ne le place pas en position de conflit d’intérêt pouvant notamment avoir un impact sur l’exécution dudit </w:t>
      </w:r>
      <w:r>
        <w:rPr>
          <w:rFonts w:asciiTheme="minorHAnsi" w:hAnsiTheme="minorHAnsi" w:cs="Arial"/>
          <w:smallCaps/>
          <w:sz w:val="22"/>
          <w:szCs w:val="22"/>
        </w:rPr>
        <w:t>Contrat </w:t>
      </w:r>
      <w:r>
        <w:rPr>
          <w:rFonts w:asciiTheme="minorHAnsi" w:hAnsiTheme="minorHAnsi" w:cs="Arial"/>
          <w:sz w:val="22"/>
          <w:szCs w:val="22"/>
        </w:rPr>
        <w:t>;</w:t>
      </w:r>
    </w:p>
    <w:p w14:paraId="4F0EFEA9" w14:textId="77777777" w:rsidR="003F7A50" w:rsidRDefault="003C00B3" w:rsidP="00E252C7">
      <w:pPr>
        <w:pStyle w:val="Paragraphedeliste"/>
        <w:numPr>
          <w:ilvl w:val="0"/>
          <w:numId w:val="22"/>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que</w:t>
      </w:r>
      <w:proofErr w:type="gramEnd"/>
      <w:r>
        <w:rPr>
          <w:rFonts w:asciiTheme="minorHAnsi" w:hAnsiTheme="minorHAnsi" w:cs="Arial"/>
          <w:sz w:val="22"/>
          <w:szCs w:val="22"/>
        </w:rPr>
        <w:t xml:space="preserve"> le </w:t>
      </w:r>
      <w:r>
        <w:rPr>
          <w:rFonts w:asciiTheme="minorHAnsi" w:eastAsia="Times New Roman" w:hAnsiTheme="minorHAnsi" w:cstheme="minorHAnsi"/>
          <w:smallCaps/>
          <w:sz w:val="22"/>
        </w:rPr>
        <w:t>Contractant</w:t>
      </w:r>
      <w:r>
        <w:rPr>
          <w:rFonts w:asciiTheme="minorHAnsi" w:hAnsiTheme="minorHAnsi" w:cs="Arial"/>
          <w:sz w:val="22"/>
          <w:szCs w:val="22"/>
        </w:rPr>
        <w:t xml:space="preserve"> n’a commis aucun acte susceptible d'influencer le processus de réalisation du </w:t>
      </w:r>
      <w:r>
        <w:rPr>
          <w:rFonts w:asciiTheme="minorHAnsi" w:hAnsiTheme="minorHAnsi" w:cs="Arial"/>
          <w:smallCaps/>
          <w:sz w:val="22"/>
          <w:szCs w:val="22"/>
        </w:rPr>
        <w:t>Projet</w:t>
      </w:r>
      <w:r>
        <w:rPr>
          <w:rFonts w:asciiTheme="minorHAnsi" w:hAnsiTheme="minorHAnsi" w:cs="Arial"/>
          <w:sz w:val="22"/>
          <w:szCs w:val="22"/>
        </w:rPr>
        <w:t xml:space="preserve"> au détriment du Bénéficiaire et notamment qu'aucune entente n'est intervenue et n'interviendra ;</w:t>
      </w:r>
    </w:p>
    <w:p w14:paraId="0D4C86CB" w14:textId="77777777" w:rsidR="003F7A50" w:rsidRDefault="003C00B3" w:rsidP="00E252C7">
      <w:pPr>
        <w:pStyle w:val="Paragraphedeliste"/>
        <w:numPr>
          <w:ilvl w:val="0"/>
          <w:numId w:val="22"/>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que</w:t>
      </w:r>
      <w:proofErr w:type="gramEnd"/>
      <w:r>
        <w:rPr>
          <w:rFonts w:asciiTheme="minorHAnsi" w:hAnsiTheme="minorHAnsi" w:cs="Arial"/>
          <w:sz w:val="22"/>
          <w:szCs w:val="22"/>
        </w:rPr>
        <w:t xml:space="preserve"> la négociation, la passation et l'exécution du </w:t>
      </w:r>
      <w:r>
        <w:rPr>
          <w:rFonts w:asciiTheme="minorHAnsi" w:hAnsiTheme="minorHAnsi" w:cs="Arial"/>
          <w:smallCaps/>
          <w:sz w:val="22"/>
          <w:szCs w:val="22"/>
        </w:rPr>
        <w:t>Contrat</w:t>
      </w:r>
      <w:r>
        <w:rPr>
          <w:rFonts w:asciiTheme="minorHAnsi" w:hAnsiTheme="minorHAnsi" w:cs="Arial"/>
          <w:sz w:val="22"/>
          <w:szCs w:val="22"/>
        </w:rPr>
        <w:t xml:space="preserve"> n'ont pas donné lieu et ne donneront pas lieu à un acte de corruption tel que défini par la Convention des Nations Unies contre la corruption en date du 31 octobre 2003 ;</w:t>
      </w:r>
    </w:p>
    <w:p w14:paraId="4BDBD4B7" w14:textId="77777777" w:rsidR="003F7A50" w:rsidRDefault="003C00B3" w:rsidP="00E252C7">
      <w:pPr>
        <w:pStyle w:val="Paragraphedeliste"/>
        <w:numPr>
          <w:ilvl w:val="0"/>
          <w:numId w:val="22"/>
        </w:numPr>
        <w:spacing w:before="120" w:line="240" w:lineRule="auto"/>
        <w:ind w:left="993" w:hanging="284"/>
        <w:jc w:val="both"/>
        <w:rPr>
          <w:rFonts w:asciiTheme="minorHAnsi" w:hAnsiTheme="minorHAnsi" w:cs="Arial"/>
          <w:sz w:val="24"/>
          <w:szCs w:val="22"/>
        </w:rPr>
      </w:pPr>
      <w:proofErr w:type="gramStart"/>
      <w:r>
        <w:rPr>
          <w:rFonts w:asciiTheme="minorHAnsi" w:hAnsiTheme="minorHAnsi" w:cs="Arial"/>
          <w:sz w:val="22"/>
          <w:szCs w:val="22"/>
        </w:rPr>
        <w:t>accepter</w:t>
      </w:r>
      <w:proofErr w:type="gramEnd"/>
      <w:r>
        <w:rPr>
          <w:rFonts w:asciiTheme="minorHAnsi" w:hAnsiTheme="minorHAnsi" w:cs="Arial"/>
          <w:sz w:val="22"/>
          <w:szCs w:val="22"/>
        </w:rPr>
        <w:t xml:space="preserve">, le cas échéant, la notification du </w:t>
      </w:r>
      <w:r>
        <w:rPr>
          <w:rFonts w:asciiTheme="minorHAnsi" w:hAnsiTheme="minorHAnsi" w:cs="Arial"/>
          <w:smallCaps/>
          <w:sz w:val="22"/>
          <w:szCs w:val="22"/>
        </w:rPr>
        <w:t>Contrat</w:t>
      </w:r>
      <w:r>
        <w:rPr>
          <w:rFonts w:asciiTheme="minorHAnsi" w:hAnsiTheme="minorHAnsi" w:cs="Arial"/>
          <w:sz w:val="22"/>
          <w:szCs w:val="22"/>
        </w:rPr>
        <w:t xml:space="preserve"> selon les procédés habituellement en cours, sous forme dématérialisée.</w:t>
      </w:r>
    </w:p>
    <w:p w14:paraId="4B7C4872" w14:textId="77777777" w:rsidR="003F7A50" w:rsidRDefault="003F7A50">
      <w:pPr>
        <w:pStyle w:val="Paragraphedeliste"/>
        <w:spacing w:before="120" w:line="240" w:lineRule="auto"/>
        <w:ind w:left="993"/>
        <w:jc w:val="both"/>
        <w:rPr>
          <w:rFonts w:asciiTheme="minorHAnsi" w:hAnsiTheme="minorHAnsi" w:cs="Arial"/>
          <w:sz w:val="24"/>
          <w:szCs w:val="22"/>
        </w:rPr>
      </w:pPr>
    </w:p>
    <w:p w14:paraId="79F420B1" w14:textId="77777777" w:rsidR="003F7A50" w:rsidRDefault="003C00B3">
      <w:pPr>
        <w:pStyle w:val="En-tte"/>
        <w:tabs>
          <w:tab w:val="left" w:pos="993"/>
        </w:tabs>
        <w:ind w:left="567"/>
        <w:jc w:val="both"/>
        <w:rPr>
          <w:rFonts w:ascii="Calibri" w:hAnsi="Calibri"/>
          <w:sz w:val="22"/>
        </w:rPr>
      </w:pPr>
      <w:r>
        <w:rPr>
          <w:rFonts w:ascii="Calibri" w:hAnsi="Calibri"/>
          <w:sz w:val="22"/>
        </w:rPr>
        <w:t xml:space="preserve">En outre, </w:t>
      </w:r>
    </w:p>
    <w:p w14:paraId="259719FE" w14:textId="77777777" w:rsidR="003F7A50" w:rsidRDefault="003C00B3">
      <w:pPr>
        <w:pStyle w:val="En-tte"/>
        <w:tabs>
          <w:tab w:val="left" w:pos="993"/>
        </w:tabs>
        <w:ind w:left="567"/>
        <w:jc w:val="both"/>
        <w:rPr>
          <w:rFonts w:ascii="Calibri" w:hAnsi="Calibri"/>
          <w:sz w:val="22"/>
        </w:rPr>
      </w:pPr>
      <w:r>
        <w:rPr>
          <w:rFonts w:ascii="Calibri" w:hAnsi="Calibri"/>
          <w:sz w:val="22"/>
        </w:rPr>
        <w:t xml:space="preserve">Le </w:t>
      </w:r>
      <w:r>
        <w:rPr>
          <w:rFonts w:asciiTheme="minorHAnsi" w:eastAsia="Times New Roman" w:hAnsiTheme="minorHAnsi" w:cstheme="minorHAnsi"/>
          <w:smallCaps/>
          <w:sz w:val="22"/>
        </w:rPr>
        <w:t>Contractant</w:t>
      </w:r>
      <w:r>
        <w:rPr>
          <w:rFonts w:ascii="Calibri" w:hAnsi="Calibri"/>
          <w:sz w:val="22"/>
        </w:rPr>
        <w:t xml:space="preserve">, les membres de son groupement, ses fournisseurs, ses prestataires, ses consultants et ses sous-traitants (comprenant les directeurs, employés et agents de ces entités) attestent : </w:t>
      </w:r>
    </w:p>
    <w:p w14:paraId="30CCEA22" w14:textId="77777777" w:rsidR="003F7A50" w:rsidRDefault="003C00B3" w:rsidP="00E252C7">
      <w:pPr>
        <w:pStyle w:val="En-tte"/>
        <w:numPr>
          <w:ilvl w:val="0"/>
          <w:numId w:val="20"/>
        </w:numPr>
        <w:ind w:left="993" w:hanging="284"/>
        <w:jc w:val="both"/>
        <w:rPr>
          <w:rFonts w:ascii="Calibri" w:hAnsi="Calibri"/>
          <w:sz w:val="22"/>
        </w:rPr>
      </w:pPr>
      <w:proofErr w:type="gramStart"/>
      <w:r>
        <w:rPr>
          <w:rFonts w:ascii="Calibri" w:hAnsi="Calibri"/>
          <w:sz w:val="22"/>
        </w:rPr>
        <w:t>qu’ils</w:t>
      </w:r>
      <w:proofErr w:type="gramEnd"/>
      <w:r>
        <w:rPr>
          <w:rFonts w:ascii="Calibri" w:hAnsi="Calibri"/>
          <w:sz w:val="22"/>
        </w:rPr>
        <w:t xml:space="preserve">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2" w:tooltip="https://www.sanctionsmap.eu" w:history="1">
        <w:r>
          <w:rPr>
            <w:rStyle w:val="Lienhypertexte"/>
            <w:rFonts w:ascii="Calibri" w:hAnsi="Calibri"/>
            <w:sz w:val="22"/>
          </w:rPr>
          <w:t>https://www.sanctionsmap.eu</w:t>
        </w:r>
      </w:hyperlink>
      <w:r>
        <w:rPr>
          <w:rFonts w:ascii="Calibri" w:hAnsi="Calibri"/>
          <w:sz w:val="22"/>
        </w:rPr>
        <w:t xml:space="preserve"> ;</w:t>
      </w:r>
    </w:p>
    <w:p w14:paraId="403EF16B" w14:textId="77777777" w:rsidR="003F7A50" w:rsidRDefault="003C00B3" w:rsidP="00E252C7">
      <w:pPr>
        <w:pStyle w:val="En-tte"/>
        <w:numPr>
          <w:ilvl w:val="0"/>
          <w:numId w:val="20"/>
        </w:numPr>
        <w:ind w:left="993" w:hanging="284"/>
        <w:jc w:val="both"/>
        <w:rPr>
          <w:rFonts w:asciiTheme="minorHAnsi" w:hAnsiTheme="minorHAnsi" w:cstheme="minorHAnsi"/>
          <w:sz w:val="22"/>
          <w:szCs w:val="22"/>
        </w:rPr>
      </w:pPr>
      <w:proofErr w:type="gramStart"/>
      <w:r>
        <w:rPr>
          <w:rFonts w:asciiTheme="minorHAnsi" w:hAnsiTheme="minorHAnsi" w:cstheme="minorHAnsi"/>
          <w:sz w:val="22"/>
          <w:szCs w:val="22"/>
        </w:rPr>
        <w:t>qu’ils</w:t>
      </w:r>
      <w:proofErr w:type="gramEnd"/>
      <w:r>
        <w:rPr>
          <w:rFonts w:asciiTheme="minorHAnsi" w:hAnsiTheme="minorHAnsi" w:cstheme="minorHAnsi"/>
          <w:sz w:val="22"/>
          <w:szCs w:val="22"/>
        </w:rPr>
        <w:t xml:space="preserve"> ne figurent pas sur les listes de sanctions financières adoptées par les Nations Unies, l’Union Européenne, la France et/ou les États-Unis, notamment au titre de la lutte contre le financement </w:t>
      </w:r>
      <w:r>
        <w:rPr>
          <w:rFonts w:asciiTheme="minorHAnsi" w:hAnsiTheme="minorHAnsi" w:cstheme="minorHAnsi"/>
          <w:sz w:val="22"/>
          <w:szCs w:val="22"/>
        </w:rPr>
        <w:lastRenderedPageBreak/>
        <w:t>du terrorisme et contre les atteintes à la paix et à la sécurité nationales. A titre d’information, les listes peuvent être consultées aux références ci-dessous:</w:t>
      </w:r>
    </w:p>
    <w:p w14:paraId="49C07242" w14:textId="77777777" w:rsidR="003F7A50" w:rsidRDefault="003C00B3" w:rsidP="00E252C7">
      <w:pPr>
        <w:pStyle w:val="En-tte"/>
        <w:numPr>
          <w:ilvl w:val="0"/>
          <w:numId w:val="21"/>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3" w:tooltip="https://www.un.org/securitycouncil/content/un-sc-consolidated-list" w:history="1">
        <w:r>
          <w:rPr>
            <w:rStyle w:val="Lienhypertexte"/>
            <w:rFonts w:asciiTheme="minorHAnsi" w:hAnsiTheme="minorHAnsi" w:cstheme="minorHAnsi"/>
            <w:sz w:val="22"/>
            <w:szCs w:val="22"/>
          </w:rPr>
          <w:t>https://www.un.org/securitycouncil/content/un-sc-consolidated-list</w:t>
        </w:r>
      </w:hyperlink>
      <w:r>
        <w:rPr>
          <w:rFonts w:asciiTheme="minorHAnsi" w:hAnsiTheme="minorHAnsi" w:cstheme="minorHAnsi"/>
          <w:sz w:val="22"/>
          <w:szCs w:val="22"/>
        </w:rPr>
        <w:t>;</w:t>
      </w:r>
    </w:p>
    <w:p w14:paraId="76EC2664" w14:textId="77777777" w:rsidR="003F7A50" w:rsidRDefault="003C00B3" w:rsidP="00E252C7">
      <w:pPr>
        <w:pStyle w:val="En-tte"/>
        <w:numPr>
          <w:ilvl w:val="0"/>
          <w:numId w:val="21"/>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4" w:tooltip="https://www.sanctionsmap.eu"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5C89B10E" w14:textId="77777777" w:rsidR="003F7A50" w:rsidRDefault="003C00B3" w:rsidP="00E252C7">
      <w:pPr>
        <w:pStyle w:val="En-tte"/>
        <w:numPr>
          <w:ilvl w:val="0"/>
          <w:numId w:val="21"/>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5" w:tooltip="https://gels-avoirs.dgtresor.gouv.fr/List" w:history="1">
        <w:r>
          <w:rPr>
            <w:rStyle w:val="Lienhypertexte"/>
            <w:rFonts w:asciiTheme="minorHAnsi" w:hAnsiTheme="minorHAnsi" w:cstheme="minorHAnsi"/>
            <w:sz w:val="22"/>
            <w:szCs w:val="22"/>
          </w:rPr>
          <w:t>https://gels-avoirs.dgtresor.gouv.fr/List</w:t>
        </w:r>
      </w:hyperlink>
      <w:r>
        <w:rPr>
          <w:rFonts w:asciiTheme="minorHAnsi" w:hAnsiTheme="minorHAnsi" w:cstheme="minorHAnsi"/>
          <w:sz w:val="22"/>
          <w:szCs w:val="22"/>
        </w:rPr>
        <w:t>;</w:t>
      </w:r>
    </w:p>
    <w:p w14:paraId="295A4120" w14:textId="77777777" w:rsidR="003F7A50" w:rsidRDefault="003C00B3" w:rsidP="00E252C7">
      <w:pPr>
        <w:pStyle w:val="En-tte"/>
        <w:numPr>
          <w:ilvl w:val="0"/>
          <w:numId w:val="21"/>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6" w:tooltip="https://home.treasury.gov/policy-issues/financial-sanctions/sanctions-programs-and-country-information"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068136B4" w14:textId="77777777" w:rsidR="003F7A50" w:rsidRDefault="003C00B3" w:rsidP="00E252C7">
      <w:pPr>
        <w:pStyle w:val="En-tte"/>
        <w:numPr>
          <w:ilvl w:val="0"/>
          <w:numId w:val="20"/>
        </w:numPr>
        <w:ind w:left="993" w:hanging="284"/>
        <w:jc w:val="both"/>
        <w:rPr>
          <w:rFonts w:asciiTheme="minorHAnsi" w:hAnsiTheme="minorHAnsi" w:cstheme="minorHAnsi"/>
          <w:sz w:val="22"/>
          <w:szCs w:val="22"/>
        </w:rPr>
      </w:pPr>
      <w:proofErr w:type="gramStart"/>
      <w:r>
        <w:rPr>
          <w:rFonts w:asciiTheme="minorHAnsi" w:eastAsia="Calibri" w:hAnsiTheme="minorHAnsi" w:cstheme="minorHAnsi"/>
          <w:sz w:val="22"/>
          <w:szCs w:val="22"/>
          <w:lang w:eastAsia="en-US"/>
        </w:rPr>
        <w:t>qu’ils</w:t>
      </w:r>
      <w:proofErr w:type="gramEnd"/>
      <w:r>
        <w:rPr>
          <w:rFonts w:asciiTheme="minorHAnsi" w:eastAsia="Calibri" w:hAnsiTheme="minorHAnsi" w:cstheme="minorHAnsi"/>
          <w:sz w:val="22"/>
          <w:szCs w:val="22"/>
          <w:lang w:eastAsia="en-US"/>
        </w:rPr>
        <w:t xml:space="preserve"> ne sont pas sous le coup d’une décision d’exclusion prononcée par la Banque Mondiale et ne figurons pas</w:t>
      </w:r>
      <w:r>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7" w:tooltip="https://www.worldbank.org/en/projects-operations/procurement/debarred-firms" w:history="1">
        <w:r>
          <w:rPr>
            <w:rStyle w:val="Lienhypertexte"/>
            <w:rFonts w:asciiTheme="minorHAnsi" w:hAnsiTheme="minorHAnsi" w:cstheme="minorHAnsi"/>
            <w:sz w:val="22"/>
            <w:szCs w:val="22"/>
          </w:rPr>
          <w:t>https://www.worldbank.org/en/projects-operations/procurement/debarred-firms</w:t>
        </w:r>
      </w:hyperlink>
      <w:r>
        <w:rPr>
          <w:rFonts w:asciiTheme="minorHAnsi" w:hAnsiTheme="minorHAnsi" w:cstheme="minorHAnsi"/>
          <w:sz w:val="22"/>
          <w:szCs w:val="22"/>
        </w:rPr>
        <w:t xml:space="preserve">  </w:t>
      </w:r>
    </w:p>
    <w:p w14:paraId="261C5535" w14:textId="77777777" w:rsidR="003F7A50" w:rsidRDefault="003C00B3">
      <w:pPr>
        <w:pStyle w:val="En-tte"/>
        <w:ind w:left="567"/>
        <w:jc w:val="both"/>
        <w:rPr>
          <w:rFonts w:asciiTheme="minorHAnsi" w:hAnsiTheme="minorHAnsi" w:cstheme="minorHAnsi"/>
          <w:i/>
          <w:sz w:val="22"/>
          <w:szCs w:val="22"/>
        </w:rPr>
      </w:pPr>
      <w:r>
        <w:rPr>
          <w:rFonts w:asciiTheme="minorHAnsi" w:hAnsiTheme="minorHAnsi" w:cstheme="minorHAnsi"/>
          <w:i/>
          <w:sz w:val="22"/>
          <w:szCs w:val="22"/>
        </w:rPr>
        <w:t>Dans l’hypothèse d’une telle décision d’exclusion, nous pouvons joindre à la présente déclaration sur l’honneur les informations complémentaires qui permettraient de considérer que cette décision d’exclusion n’est pas pertinente dans le cadre du marché.</w:t>
      </w:r>
    </w:p>
    <w:p w14:paraId="27FDA67A" w14:textId="77777777" w:rsidR="003F7A50" w:rsidRDefault="003F7A50">
      <w:pPr>
        <w:pStyle w:val="En-tte"/>
        <w:ind w:left="993"/>
        <w:jc w:val="both"/>
        <w:rPr>
          <w:rFonts w:asciiTheme="minorHAnsi" w:hAnsiTheme="minorHAnsi" w:cstheme="minorHAnsi"/>
          <w:sz w:val="22"/>
          <w:szCs w:val="22"/>
        </w:rPr>
      </w:pPr>
    </w:p>
    <w:p w14:paraId="48E85017" w14:textId="77777777" w:rsidR="003F7A50" w:rsidRDefault="003C00B3">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Pr>
          <w:rFonts w:asciiTheme="minorHAnsi" w:hAnsiTheme="minorHAnsi" w:cstheme="minorHAnsi"/>
          <w:sz w:val="22"/>
          <w:szCs w:val="22"/>
        </w:rPr>
        <w:t xml:space="preserve"> </w:t>
      </w:r>
      <w:r>
        <w:rPr>
          <w:rFonts w:asciiTheme="minorHAnsi" w:eastAsia="Calibri" w:hAnsiTheme="minorHAnsi" w:cstheme="minorHAnsi"/>
          <w:sz w:val="22"/>
          <w:szCs w:val="22"/>
          <w:lang w:eastAsia="en-US"/>
        </w:rPr>
        <w:t xml:space="preserve">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13555DEC" w14:textId="77777777" w:rsidR="003F7A50" w:rsidRDefault="003F7A50">
      <w:pPr>
        <w:spacing w:line="260" w:lineRule="atLeast"/>
        <w:ind w:left="567"/>
        <w:jc w:val="both"/>
        <w:rPr>
          <w:rFonts w:asciiTheme="minorHAnsi" w:eastAsia="Calibri" w:hAnsiTheme="minorHAnsi" w:cstheme="minorHAnsi"/>
          <w:sz w:val="22"/>
          <w:szCs w:val="22"/>
          <w:lang w:eastAsia="en-US"/>
        </w:rPr>
      </w:pPr>
    </w:p>
    <w:p w14:paraId="4D00D8DC" w14:textId="77777777" w:rsidR="003F7A50" w:rsidRDefault="003C00B3">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348C5D9E" w14:textId="77777777" w:rsidR="003F7A50" w:rsidRDefault="003C00B3">
      <w:pPr>
        <w:spacing w:line="240" w:lineRule="auto"/>
        <w:rPr>
          <w:rFonts w:asciiTheme="minorHAnsi" w:eastAsia="Times New Roman" w:hAnsiTheme="minorHAnsi" w:cs="Arial"/>
        </w:rPr>
      </w:pPr>
      <w:r>
        <w:rPr>
          <w:rFonts w:asciiTheme="minorHAnsi" w:hAnsiTheme="minorHAnsi" w:cs="Arial"/>
        </w:rPr>
        <w:br w:type="page" w:clear="all"/>
      </w:r>
    </w:p>
    <w:p w14:paraId="07F04D3E" w14:textId="77777777" w:rsidR="003F7A50" w:rsidRDefault="003F7A50">
      <w:pPr>
        <w:pStyle w:val="u"/>
        <w:widowControl w:val="0"/>
        <w:spacing w:before="120"/>
        <w:rPr>
          <w:rFonts w:asciiTheme="minorHAnsi" w:hAnsiTheme="minorHAnsi" w:cs="Arial"/>
          <w:b/>
          <w:bCs/>
          <w:szCs w:val="22"/>
          <w:u w:val="single"/>
        </w:rPr>
      </w:pPr>
    </w:p>
    <w:p w14:paraId="28D00B02" w14:textId="77777777" w:rsidR="003F7A50" w:rsidRDefault="003C00B3">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rPr>
      </w:pPr>
      <w:r>
        <w:rPr>
          <w:rFonts w:asciiTheme="minorHAnsi" w:eastAsia="Times New Roman" w:hAnsiTheme="minorHAnsi" w:cs="Arial"/>
          <w:b/>
          <w:sz w:val="22"/>
          <w:szCs w:val="22"/>
        </w:rPr>
        <w:t xml:space="preserve">POUR LE </w:t>
      </w:r>
      <w:r>
        <w:rPr>
          <w:rFonts w:asciiTheme="minorHAnsi" w:eastAsia="Times New Roman" w:hAnsiTheme="minorHAnsi" w:cs="Arial"/>
          <w:b/>
          <w:smallCaps/>
          <w:sz w:val="22"/>
          <w:szCs w:val="22"/>
        </w:rPr>
        <w:t>CONTRATANT</w:t>
      </w:r>
      <w:r>
        <w:rPr>
          <w:rFonts w:asciiTheme="minorHAnsi" w:eastAsia="Times New Roman" w:hAnsiTheme="minorHAnsi" w:cs="Arial"/>
          <w:b/>
          <w:sz w:val="22"/>
          <w:szCs w:val="22"/>
        </w:rPr>
        <w:t xml:space="preserve"> :</w:t>
      </w:r>
    </w:p>
    <w:p w14:paraId="50430A24" w14:textId="77777777" w:rsidR="003F7A50" w:rsidRDefault="003C00B3">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ab/>
      </w:r>
      <w:r>
        <w:rPr>
          <w:rFonts w:asciiTheme="minorHAnsi" w:eastAsia="Times New Roman" w:hAnsiTheme="minorHAnsi" w:cs="Arial"/>
          <w:sz w:val="22"/>
          <w:szCs w:val="22"/>
        </w:rPr>
        <w:tab/>
      </w:r>
      <w:r>
        <w:rPr>
          <w:rFonts w:asciiTheme="minorHAnsi" w:eastAsia="Times New Roman" w:hAnsiTheme="minorHAnsi" w:cs="Arial"/>
          <w:sz w:val="22"/>
          <w:szCs w:val="22"/>
        </w:rPr>
        <w:tab/>
      </w:r>
      <w:proofErr w:type="gramStart"/>
      <w:r>
        <w:rPr>
          <w:rFonts w:asciiTheme="minorHAnsi" w:eastAsia="Times New Roman" w:hAnsiTheme="minorHAnsi" w:cs="Arial"/>
          <w:sz w:val="22"/>
          <w:szCs w:val="22"/>
        </w:rPr>
        <w:t>A.....</w:t>
      </w:r>
      <w:proofErr w:type="gramEnd"/>
      <w:r>
        <w:rPr>
          <w:rFonts w:asciiTheme="minorHAnsi" w:eastAsia="Times New Roman" w:hAnsiTheme="minorHAnsi" w:cs="Arial"/>
          <w:sz w:val="22"/>
          <w:szCs w:val="22"/>
        </w:rPr>
        <w:t>………....….., le...…….....20....</w:t>
      </w:r>
    </w:p>
    <w:p w14:paraId="36E8ECAF" w14:textId="77777777" w:rsidR="003F7A50" w:rsidRDefault="003C00B3">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Mention manuscrite "Lu et approuvé" :</w:t>
      </w:r>
    </w:p>
    <w:p w14:paraId="20CCB4BE" w14:textId="77777777" w:rsidR="003F7A50" w:rsidRDefault="003C00B3">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Signature</w:t>
      </w:r>
      <w:r>
        <w:rPr>
          <w:rFonts w:asciiTheme="minorHAnsi" w:eastAsia="Times New Roman" w:hAnsiTheme="minorHAnsi"/>
          <w:sz w:val="22"/>
          <w:szCs w:val="22"/>
          <w:vertAlign w:val="superscript"/>
        </w:rPr>
        <w:footnoteReference w:id="3"/>
      </w:r>
      <w:r>
        <w:rPr>
          <w:rFonts w:asciiTheme="minorHAnsi" w:eastAsia="Times New Roman" w:hAnsiTheme="minorHAnsi" w:cs="Arial"/>
          <w:sz w:val="22"/>
          <w:szCs w:val="22"/>
        </w:rPr>
        <w:t xml:space="preserve"> : </w:t>
      </w:r>
    </w:p>
    <w:p w14:paraId="43EF6806" w14:textId="77777777" w:rsidR="003F7A50" w:rsidRDefault="003C00B3">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Nom :</w:t>
      </w:r>
      <w:r>
        <w:rPr>
          <w:rFonts w:asciiTheme="minorHAnsi" w:eastAsia="Times New Roman" w:hAnsiTheme="minorHAnsi" w:cs="Arial"/>
          <w:sz w:val="22"/>
          <w:szCs w:val="22"/>
        </w:rPr>
        <w:br/>
        <w:t>Prénom :</w:t>
      </w:r>
    </w:p>
    <w:p w14:paraId="5276907C" w14:textId="77777777" w:rsidR="003F7A50" w:rsidRDefault="003C00B3">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2991CAE0" w14:textId="77777777" w:rsidR="003F7A50" w:rsidRDefault="003F7A50">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p>
    <w:p w14:paraId="5920C771" w14:textId="77777777" w:rsidR="003F7A50" w:rsidRDefault="003F7A50">
      <w:pPr>
        <w:spacing w:line="240" w:lineRule="auto"/>
        <w:jc w:val="both"/>
        <w:rPr>
          <w:rFonts w:asciiTheme="minorHAnsi" w:eastAsia="Times New Roman" w:hAnsiTheme="minorHAnsi" w:cs="Arial"/>
          <w:sz w:val="22"/>
          <w:szCs w:val="22"/>
        </w:rPr>
      </w:pPr>
    </w:p>
    <w:p w14:paraId="5990329C" w14:textId="77777777" w:rsidR="003F7A50" w:rsidRDefault="003C00B3">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b/>
          <w:sz w:val="22"/>
          <w:szCs w:val="22"/>
        </w:rPr>
      </w:pPr>
      <w:r>
        <w:rPr>
          <w:rFonts w:asciiTheme="minorHAnsi" w:eastAsia="Times New Roman" w:hAnsiTheme="minorHAnsi" w:cs="Arial"/>
          <w:b/>
          <w:sz w:val="22"/>
          <w:szCs w:val="22"/>
        </w:rPr>
        <w:t xml:space="preserve">POUR </w:t>
      </w:r>
      <w:r>
        <w:rPr>
          <w:rFonts w:asciiTheme="minorHAnsi" w:eastAsia="Times New Roman" w:hAnsiTheme="minorHAnsi" w:cs="Arial"/>
          <w:b/>
          <w:smallCaps/>
          <w:sz w:val="22"/>
          <w:szCs w:val="22"/>
        </w:rPr>
        <w:t>EXPERTISE FRANCE</w:t>
      </w:r>
      <w:r>
        <w:rPr>
          <w:rFonts w:asciiTheme="minorHAnsi" w:eastAsia="Times New Roman" w:hAnsiTheme="minorHAnsi" w:cs="Arial"/>
          <w:b/>
          <w:sz w:val="22"/>
          <w:szCs w:val="22"/>
        </w:rPr>
        <w:t xml:space="preserve"> :</w:t>
      </w:r>
    </w:p>
    <w:p w14:paraId="0BF26E7B" w14:textId="77777777" w:rsidR="003F7A50" w:rsidRDefault="003C00B3">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Est acceptée la présente offre pour valoir acte d'engagement.</w:t>
      </w:r>
    </w:p>
    <w:p w14:paraId="6E85160F" w14:textId="77777777" w:rsidR="003F7A50" w:rsidRDefault="003C00B3">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ab/>
      </w:r>
      <w:r>
        <w:rPr>
          <w:rFonts w:asciiTheme="minorHAnsi" w:eastAsia="Times New Roman" w:hAnsiTheme="minorHAnsi" w:cs="Arial"/>
          <w:sz w:val="22"/>
          <w:szCs w:val="22"/>
        </w:rPr>
        <w:tab/>
      </w:r>
      <w:r>
        <w:rPr>
          <w:rFonts w:asciiTheme="minorHAnsi" w:eastAsia="Times New Roman" w:hAnsiTheme="minorHAnsi" w:cs="Arial"/>
          <w:sz w:val="22"/>
          <w:szCs w:val="22"/>
        </w:rPr>
        <w:tab/>
      </w:r>
      <w:proofErr w:type="gramStart"/>
      <w:r>
        <w:rPr>
          <w:rFonts w:asciiTheme="minorHAnsi" w:eastAsia="Times New Roman" w:hAnsiTheme="minorHAnsi" w:cs="Arial"/>
          <w:sz w:val="22"/>
          <w:szCs w:val="22"/>
        </w:rPr>
        <w:t>A.....</w:t>
      </w:r>
      <w:proofErr w:type="gramEnd"/>
      <w:r>
        <w:rPr>
          <w:rFonts w:asciiTheme="minorHAnsi" w:eastAsia="Times New Roman" w:hAnsiTheme="minorHAnsi" w:cs="Arial"/>
          <w:sz w:val="22"/>
          <w:szCs w:val="22"/>
        </w:rPr>
        <w:t>………....….., le...…….....20....</w:t>
      </w:r>
    </w:p>
    <w:p w14:paraId="02AC3231" w14:textId="77777777" w:rsidR="003F7A50" w:rsidRDefault="003C00B3">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Signature</w:t>
      </w:r>
      <w:r>
        <w:rPr>
          <w:rFonts w:asciiTheme="minorHAnsi" w:eastAsia="Times New Roman" w:hAnsiTheme="minorHAnsi"/>
          <w:sz w:val="22"/>
          <w:szCs w:val="22"/>
          <w:vertAlign w:val="superscript"/>
        </w:rPr>
        <w:footnoteReference w:id="4"/>
      </w:r>
      <w:r>
        <w:rPr>
          <w:rFonts w:asciiTheme="minorHAnsi" w:eastAsia="Times New Roman" w:hAnsiTheme="minorHAnsi" w:cs="Arial"/>
          <w:sz w:val="22"/>
          <w:szCs w:val="22"/>
        </w:rPr>
        <w:t xml:space="preserve"> :</w:t>
      </w:r>
    </w:p>
    <w:p w14:paraId="731EB677" w14:textId="77777777" w:rsidR="003F7A50" w:rsidRDefault="003C00B3">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Nom :</w:t>
      </w:r>
      <w:r>
        <w:rPr>
          <w:rFonts w:asciiTheme="minorHAnsi" w:eastAsia="Times New Roman" w:hAnsiTheme="minorHAnsi" w:cs="Arial"/>
          <w:sz w:val="22"/>
          <w:szCs w:val="22"/>
        </w:rPr>
        <w:br/>
        <w:t>Prénom :</w:t>
      </w:r>
    </w:p>
    <w:p w14:paraId="7C4AE39F" w14:textId="77777777" w:rsidR="003F7A50" w:rsidRDefault="003C00B3">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600B3648" w14:textId="77777777" w:rsidR="003F7A50" w:rsidRDefault="003F7A50">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rPr>
      </w:pPr>
    </w:p>
    <w:p w14:paraId="292E5B2C" w14:textId="77777777" w:rsidR="003F7A50" w:rsidRDefault="003C00B3">
      <w:pPr>
        <w:spacing w:before="240" w:line="240" w:lineRule="auto"/>
        <w:jc w:val="both"/>
        <w:rPr>
          <w:rFonts w:asciiTheme="minorHAnsi" w:eastAsia="Times New Roman" w:hAnsiTheme="minorHAnsi" w:cs="Arial"/>
          <w:b/>
          <w:bCs/>
          <w:sz w:val="22"/>
          <w:szCs w:val="22"/>
          <w:u w:val="single"/>
        </w:rPr>
      </w:pPr>
      <w:r>
        <w:rPr>
          <w:rFonts w:asciiTheme="minorHAnsi" w:eastAsia="Times New Roman" w:hAnsiTheme="minorHAnsi" w:cs="Arial"/>
          <w:b/>
          <w:bCs/>
          <w:sz w:val="22"/>
          <w:szCs w:val="22"/>
          <w:u w:val="single"/>
        </w:rPr>
        <w:t xml:space="preserve">Fait en un seul original, dont l’exemplaire unique est conservé par </w:t>
      </w:r>
      <w:r>
        <w:rPr>
          <w:rFonts w:asciiTheme="minorHAnsi" w:eastAsia="Times New Roman" w:hAnsiTheme="minorHAnsi" w:cs="Arial"/>
          <w:b/>
          <w:bCs/>
          <w:smallCaps/>
          <w:sz w:val="22"/>
          <w:szCs w:val="22"/>
          <w:u w:val="single"/>
        </w:rPr>
        <w:t>Expertise France</w:t>
      </w:r>
      <w:r>
        <w:rPr>
          <w:rFonts w:asciiTheme="minorHAnsi" w:eastAsia="Times New Roman" w:hAnsiTheme="minorHAnsi" w:cs="Arial"/>
          <w:b/>
          <w:bCs/>
          <w:sz w:val="22"/>
          <w:szCs w:val="22"/>
          <w:u w:val="single"/>
        </w:rPr>
        <w:t>.</w:t>
      </w:r>
    </w:p>
    <w:p w14:paraId="726C79DA" w14:textId="77777777" w:rsidR="003F7A50" w:rsidRDefault="003F7A50">
      <w:pPr>
        <w:spacing w:before="240" w:line="240" w:lineRule="auto"/>
        <w:ind w:right="3367"/>
        <w:jc w:val="both"/>
        <w:rPr>
          <w:rFonts w:asciiTheme="minorHAnsi" w:eastAsia="Times New Roman" w:hAnsiTheme="minorHAnsi" w:cs="Arial"/>
          <w:b/>
          <w:sz w:val="22"/>
          <w:szCs w:val="22"/>
        </w:rPr>
      </w:pPr>
    </w:p>
    <w:p w14:paraId="62CD15DB" w14:textId="77777777" w:rsidR="003F7A50" w:rsidRDefault="003F7A50">
      <w:pPr>
        <w:widowControl w:val="0"/>
        <w:ind w:right="3367"/>
        <w:rPr>
          <w:rFonts w:asciiTheme="minorHAnsi" w:hAnsiTheme="minorHAnsi" w:cs="Arial"/>
          <w:b/>
          <w:caps/>
        </w:rPr>
        <w:sectPr w:rsidR="003F7A50">
          <w:headerReference w:type="default" r:id="rId28"/>
          <w:pgSz w:w="11906" w:h="16838"/>
          <w:pgMar w:top="902" w:right="1009" w:bottom="720" w:left="1151" w:header="397" w:footer="907" w:gutter="0"/>
          <w:cols w:space="708"/>
        </w:sectPr>
      </w:pPr>
    </w:p>
    <w:p w14:paraId="70CC4CC5" w14:textId="729B65F8" w:rsidR="003F7A50" w:rsidRDefault="003C00B3">
      <w:pPr>
        <w:pStyle w:val="v"/>
        <w:widowControl w:val="0"/>
        <w:spacing w:before="600" w:after="240"/>
        <w:ind w:left="357" w:firstLine="0"/>
        <w:jc w:val="left"/>
        <w:outlineLvl w:val="0"/>
        <w:rPr>
          <w:rFonts w:asciiTheme="minorHAnsi" w:hAnsiTheme="minorHAnsi"/>
          <w:b/>
          <w:caps/>
          <w:sz w:val="24"/>
        </w:rPr>
      </w:pPr>
      <w:bookmarkStart w:id="132" w:name="_Toc205534977"/>
      <w:r>
        <w:rPr>
          <w:rFonts w:asciiTheme="minorHAnsi" w:hAnsiTheme="minorHAnsi"/>
          <w:b/>
          <w:caps/>
          <w:sz w:val="24"/>
        </w:rPr>
        <w:lastRenderedPageBreak/>
        <w:t>Annexe 1 : Cahier des charges</w:t>
      </w:r>
      <w:r w:rsidR="000C0331">
        <w:rPr>
          <w:rFonts w:asciiTheme="minorHAnsi" w:hAnsiTheme="minorHAnsi"/>
          <w:b/>
          <w:caps/>
          <w:sz w:val="24"/>
        </w:rPr>
        <w:t xml:space="preserve"> / TERMES DE REFERENCE</w:t>
      </w:r>
      <w:bookmarkEnd w:id="132"/>
    </w:p>
    <w:p w14:paraId="68AA1614" w14:textId="77777777" w:rsidR="003F7A50" w:rsidRDefault="003F7A50">
      <w:pPr>
        <w:pStyle w:val="Corpsdetexte"/>
        <w:jc w:val="left"/>
        <w:rPr>
          <w:rFonts w:asciiTheme="minorHAnsi" w:hAnsiTheme="minorHAnsi"/>
          <w:sz w:val="20"/>
        </w:rPr>
      </w:pPr>
    </w:p>
    <w:p w14:paraId="601DE87D" w14:textId="42B60C04" w:rsidR="00687D79" w:rsidRDefault="00687D79">
      <w:pPr>
        <w:spacing w:line="240" w:lineRule="auto"/>
        <w:rPr>
          <w:rFonts w:asciiTheme="minorHAnsi" w:eastAsia="Times New Roman" w:hAnsiTheme="minorHAnsi" w:cs="Arial"/>
          <w:szCs w:val="24"/>
        </w:rPr>
      </w:pPr>
      <w:r>
        <w:rPr>
          <w:rFonts w:asciiTheme="minorHAnsi" w:eastAsia="Times New Roman" w:hAnsiTheme="minorHAnsi" w:cs="Arial"/>
          <w:szCs w:val="24"/>
        </w:rPr>
        <w:br w:type="page"/>
      </w:r>
    </w:p>
    <w:p w14:paraId="7D6104CC" w14:textId="40CDE5BD" w:rsidR="00687D79" w:rsidRDefault="00687D79" w:rsidP="00687D79">
      <w:pPr>
        <w:pStyle w:val="v"/>
        <w:widowControl w:val="0"/>
        <w:spacing w:before="600" w:after="240"/>
        <w:ind w:left="357" w:firstLine="0"/>
        <w:jc w:val="left"/>
        <w:outlineLvl w:val="0"/>
        <w:rPr>
          <w:rFonts w:asciiTheme="minorHAnsi" w:hAnsiTheme="minorHAnsi"/>
          <w:b/>
          <w:caps/>
          <w:sz w:val="24"/>
        </w:rPr>
      </w:pPr>
      <w:bookmarkStart w:id="133" w:name="_Toc205534978"/>
      <w:r>
        <w:rPr>
          <w:rFonts w:asciiTheme="minorHAnsi" w:hAnsiTheme="minorHAnsi"/>
          <w:b/>
          <w:caps/>
          <w:sz w:val="24"/>
        </w:rPr>
        <w:lastRenderedPageBreak/>
        <w:t>Annexe 2 : CADRE DE DECOMPOSITION DU PRIX GLOBAL ET FORFAITAIRE</w:t>
      </w:r>
      <w:r w:rsidR="00302C26">
        <w:rPr>
          <w:rFonts w:asciiTheme="minorHAnsi" w:hAnsiTheme="minorHAnsi"/>
          <w:b/>
          <w:caps/>
          <w:sz w:val="24"/>
        </w:rPr>
        <w:t xml:space="preserve"> (</w:t>
      </w:r>
      <w:r w:rsidR="00302C26" w:rsidRPr="00821904">
        <w:rPr>
          <w:rFonts w:asciiTheme="minorHAnsi" w:hAnsiTheme="minorHAnsi"/>
          <w:b/>
          <w:sz w:val="24"/>
          <w:highlight w:val="yellow"/>
        </w:rPr>
        <w:t>tableau à adapter et compléter par le contractant</w:t>
      </w:r>
      <w:r w:rsidR="00302C26">
        <w:rPr>
          <w:rFonts w:asciiTheme="minorHAnsi" w:hAnsiTheme="minorHAnsi"/>
          <w:b/>
          <w:sz w:val="24"/>
        </w:rPr>
        <w:t>)</w:t>
      </w:r>
      <w:bookmarkEnd w:id="133"/>
    </w:p>
    <w:p w14:paraId="2DD13E1B" w14:textId="77777777" w:rsidR="00687D79" w:rsidRDefault="00687D79" w:rsidP="00687D79">
      <w:pPr>
        <w:pStyle w:val="v"/>
        <w:widowControl w:val="0"/>
        <w:spacing w:before="600" w:after="240"/>
        <w:ind w:left="357" w:firstLine="0"/>
        <w:jc w:val="left"/>
        <w:outlineLvl w:val="0"/>
        <w:rPr>
          <w:rFonts w:asciiTheme="minorHAnsi" w:hAnsiTheme="minorHAnsi"/>
          <w:b/>
          <w:caps/>
          <w:sz w:val="24"/>
        </w:rPr>
      </w:pPr>
    </w:p>
    <w:tbl>
      <w:tblPr>
        <w:tblStyle w:val="Grilledutableau"/>
        <w:tblW w:w="9349" w:type="dxa"/>
        <w:tblLook w:val="04A0" w:firstRow="1" w:lastRow="0" w:firstColumn="1" w:lastColumn="0" w:noHBand="0" w:noVBand="1"/>
      </w:tblPr>
      <w:tblGrid>
        <w:gridCol w:w="4531"/>
        <w:gridCol w:w="1274"/>
        <w:gridCol w:w="1559"/>
        <w:gridCol w:w="1985"/>
      </w:tblGrid>
      <w:tr w:rsidR="00687D79" w14:paraId="161B1383" w14:textId="77777777" w:rsidTr="00B834B1">
        <w:tc>
          <w:tcPr>
            <w:tcW w:w="4531" w:type="dxa"/>
          </w:tcPr>
          <w:p w14:paraId="1BF20732" w14:textId="77777777" w:rsidR="00687D79" w:rsidRPr="00910436" w:rsidRDefault="00687D79" w:rsidP="00B834B1">
            <w:pPr>
              <w:jc w:val="center"/>
              <w:rPr>
                <w:b/>
                <w:sz w:val="24"/>
              </w:rPr>
            </w:pPr>
            <w:r w:rsidRPr="00910436">
              <w:rPr>
                <w:b/>
                <w:sz w:val="24"/>
              </w:rPr>
              <w:t>Catégorie de coûts</w:t>
            </w:r>
          </w:p>
        </w:tc>
        <w:tc>
          <w:tcPr>
            <w:tcW w:w="1274" w:type="dxa"/>
          </w:tcPr>
          <w:p w14:paraId="2F0ABA9F" w14:textId="77777777" w:rsidR="00687D79" w:rsidRPr="00910436" w:rsidRDefault="00687D79" w:rsidP="00B834B1">
            <w:pPr>
              <w:jc w:val="center"/>
              <w:rPr>
                <w:b/>
                <w:sz w:val="24"/>
              </w:rPr>
            </w:pPr>
            <w:r w:rsidRPr="00910436">
              <w:rPr>
                <w:b/>
                <w:sz w:val="24"/>
              </w:rPr>
              <w:t>Quantité</w:t>
            </w:r>
          </w:p>
        </w:tc>
        <w:tc>
          <w:tcPr>
            <w:tcW w:w="1559" w:type="dxa"/>
          </w:tcPr>
          <w:p w14:paraId="49A6203E" w14:textId="77777777" w:rsidR="00687D79" w:rsidRPr="00910436" w:rsidRDefault="00687D79" w:rsidP="00B834B1">
            <w:pPr>
              <w:jc w:val="center"/>
              <w:rPr>
                <w:b/>
                <w:sz w:val="24"/>
              </w:rPr>
            </w:pPr>
            <w:r w:rsidRPr="00910436">
              <w:rPr>
                <w:b/>
                <w:sz w:val="24"/>
              </w:rPr>
              <w:t>Prix unitaire</w:t>
            </w:r>
          </w:p>
        </w:tc>
        <w:tc>
          <w:tcPr>
            <w:tcW w:w="1985" w:type="dxa"/>
          </w:tcPr>
          <w:p w14:paraId="052FCEBE" w14:textId="77777777" w:rsidR="00687D79" w:rsidRPr="00910436" w:rsidRDefault="00687D79" w:rsidP="00B834B1">
            <w:pPr>
              <w:jc w:val="center"/>
              <w:rPr>
                <w:b/>
                <w:sz w:val="24"/>
              </w:rPr>
            </w:pPr>
            <w:r w:rsidRPr="00910436">
              <w:rPr>
                <w:b/>
                <w:sz w:val="24"/>
              </w:rPr>
              <w:t>Montant total HT</w:t>
            </w:r>
          </w:p>
        </w:tc>
      </w:tr>
      <w:tr w:rsidR="00687D79" w14:paraId="0FE09945" w14:textId="77777777" w:rsidTr="00B834B1">
        <w:tc>
          <w:tcPr>
            <w:tcW w:w="4531" w:type="dxa"/>
          </w:tcPr>
          <w:p w14:paraId="27C83CD1" w14:textId="77777777" w:rsidR="00687D79" w:rsidRDefault="00687D79" w:rsidP="00B834B1">
            <w:r>
              <w:t>Honoraires des experts et formateurs</w:t>
            </w:r>
          </w:p>
        </w:tc>
        <w:tc>
          <w:tcPr>
            <w:tcW w:w="1274" w:type="dxa"/>
          </w:tcPr>
          <w:p w14:paraId="47D1E88E" w14:textId="77777777" w:rsidR="00687D79" w:rsidRDefault="00687D79" w:rsidP="00B834B1"/>
        </w:tc>
        <w:tc>
          <w:tcPr>
            <w:tcW w:w="1559" w:type="dxa"/>
          </w:tcPr>
          <w:p w14:paraId="5AD36620" w14:textId="77777777" w:rsidR="00687D79" w:rsidRDefault="00687D79" w:rsidP="00B834B1"/>
        </w:tc>
        <w:tc>
          <w:tcPr>
            <w:tcW w:w="1985" w:type="dxa"/>
          </w:tcPr>
          <w:p w14:paraId="7B01D1F5" w14:textId="77777777" w:rsidR="00687D79" w:rsidRDefault="00687D79" w:rsidP="00B834B1"/>
        </w:tc>
      </w:tr>
      <w:tr w:rsidR="00687D79" w14:paraId="563F9519" w14:textId="77777777" w:rsidTr="00B834B1">
        <w:tc>
          <w:tcPr>
            <w:tcW w:w="4531" w:type="dxa"/>
          </w:tcPr>
          <w:p w14:paraId="3664A9E2" w14:textId="77777777" w:rsidR="00687D79" w:rsidRDefault="00687D79" w:rsidP="00B834B1">
            <w:r>
              <w:t>Frais d’organisation des sessions de formation (location de salle, restauration des participants, traduction, impression et reproduction des supports de formation…)</w:t>
            </w:r>
          </w:p>
        </w:tc>
        <w:tc>
          <w:tcPr>
            <w:tcW w:w="1274" w:type="dxa"/>
          </w:tcPr>
          <w:p w14:paraId="4ED61752" w14:textId="77777777" w:rsidR="00687D79" w:rsidRDefault="00687D79" w:rsidP="00B834B1"/>
        </w:tc>
        <w:tc>
          <w:tcPr>
            <w:tcW w:w="1559" w:type="dxa"/>
          </w:tcPr>
          <w:p w14:paraId="064984ED" w14:textId="77777777" w:rsidR="00687D79" w:rsidRDefault="00687D79" w:rsidP="00B834B1"/>
        </w:tc>
        <w:tc>
          <w:tcPr>
            <w:tcW w:w="1985" w:type="dxa"/>
          </w:tcPr>
          <w:p w14:paraId="4D7D2D4C" w14:textId="77777777" w:rsidR="00687D79" w:rsidRDefault="00687D79" w:rsidP="00B834B1"/>
        </w:tc>
      </w:tr>
      <w:tr w:rsidR="00687D79" w14:paraId="46AFFD27" w14:textId="77777777" w:rsidTr="00B834B1">
        <w:tc>
          <w:tcPr>
            <w:tcW w:w="4531" w:type="dxa"/>
          </w:tcPr>
          <w:p w14:paraId="6047CDC7" w14:textId="77777777" w:rsidR="00687D79" w:rsidRDefault="00687D79" w:rsidP="00B834B1">
            <w:r>
              <w:t>Frais de déplacements (location de véhicule, carburant,…)</w:t>
            </w:r>
          </w:p>
        </w:tc>
        <w:tc>
          <w:tcPr>
            <w:tcW w:w="1274" w:type="dxa"/>
          </w:tcPr>
          <w:p w14:paraId="3DAE2223" w14:textId="77777777" w:rsidR="00687D79" w:rsidRDefault="00687D79" w:rsidP="00B834B1"/>
        </w:tc>
        <w:tc>
          <w:tcPr>
            <w:tcW w:w="1559" w:type="dxa"/>
          </w:tcPr>
          <w:p w14:paraId="5C606032" w14:textId="77777777" w:rsidR="00687D79" w:rsidRDefault="00687D79" w:rsidP="00B834B1"/>
        </w:tc>
        <w:tc>
          <w:tcPr>
            <w:tcW w:w="1985" w:type="dxa"/>
          </w:tcPr>
          <w:p w14:paraId="785742F1" w14:textId="77777777" w:rsidR="00687D79" w:rsidRDefault="00687D79" w:rsidP="00B834B1"/>
        </w:tc>
      </w:tr>
      <w:tr w:rsidR="00687D79" w14:paraId="6032E6E4" w14:textId="77777777" w:rsidTr="00B834B1">
        <w:tc>
          <w:tcPr>
            <w:tcW w:w="4531" w:type="dxa"/>
          </w:tcPr>
          <w:p w14:paraId="688FA6B2" w14:textId="77777777" w:rsidR="00687D79" w:rsidRDefault="00687D79" w:rsidP="00B834B1">
            <w:r>
              <w:t>Indemnisation des participants et intervenants : per diem</w:t>
            </w:r>
          </w:p>
        </w:tc>
        <w:tc>
          <w:tcPr>
            <w:tcW w:w="1274" w:type="dxa"/>
          </w:tcPr>
          <w:p w14:paraId="69FAD939" w14:textId="77777777" w:rsidR="00687D79" w:rsidRDefault="00687D79" w:rsidP="00B834B1"/>
        </w:tc>
        <w:tc>
          <w:tcPr>
            <w:tcW w:w="1559" w:type="dxa"/>
          </w:tcPr>
          <w:p w14:paraId="576C4263" w14:textId="77777777" w:rsidR="00687D79" w:rsidRDefault="00687D79" w:rsidP="00B834B1"/>
        </w:tc>
        <w:tc>
          <w:tcPr>
            <w:tcW w:w="1985" w:type="dxa"/>
          </w:tcPr>
          <w:p w14:paraId="6F3BB245" w14:textId="77777777" w:rsidR="00687D79" w:rsidRDefault="00687D79" w:rsidP="00B834B1"/>
        </w:tc>
      </w:tr>
      <w:tr w:rsidR="00687D79" w14:paraId="3D6DA630" w14:textId="77777777" w:rsidTr="00B834B1">
        <w:tc>
          <w:tcPr>
            <w:tcW w:w="4531" w:type="dxa"/>
          </w:tcPr>
          <w:p w14:paraId="1BD0B357" w14:textId="77777777" w:rsidR="00687D79" w:rsidRDefault="00687D79" w:rsidP="00B834B1">
            <w:r>
              <w:t>Indemnisation des participants et intervenants : indemnités de déplacement</w:t>
            </w:r>
          </w:p>
        </w:tc>
        <w:tc>
          <w:tcPr>
            <w:tcW w:w="1274" w:type="dxa"/>
          </w:tcPr>
          <w:p w14:paraId="307CC368" w14:textId="77777777" w:rsidR="00687D79" w:rsidRDefault="00687D79" w:rsidP="00B834B1"/>
        </w:tc>
        <w:tc>
          <w:tcPr>
            <w:tcW w:w="1559" w:type="dxa"/>
          </w:tcPr>
          <w:p w14:paraId="3D614C77" w14:textId="77777777" w:rsidR="00687D79" w:rsidRDefault="00687D79" w:rsidP="00B834B1"/>
        </w:tc>
        <w:tc>
          <w:tcPr>
            <w:tcW w:w="1985" w:type="dxa"/>
          </w:tcPr>
          <w:p w14:paraId="58BF4958" w14:textId="77777777" w:rsidR="00687D79" w:rsidRDefault="00687D79" w:rsidP="00B834B1"/>
        </w:tc>
      </w:tr>
      <w:tr w:rsidR="00687D79" w14:paraId="0CFCB974" w14:textId="77777777" w:rsidTr="00B834B1">
        <w:tc>
          <w:tcPr>
            <w:tcW w:w="4531" w:type="dxa"/>
          </w:tcPr>
          <w:p w14:paraId="328D4486" w14:textId="77777777" w:rsidR="00687D79" w:rsidRDefault="00687D79" w:rsidP="00B834B1">
            <w:r>
              <w:t>Autres postes de coûts (à préciser)</w:t>
            </w:r>
          </w:p>
        </w:tc>
        <w:tc>
          <w:tcPr>
            <w:tcW w:w="1274" w:type="dxa"/>
          </w:tcPr>
          <w:p w14:paraId="708A8E49" w14:textId="77777777" w:rsidR="00687D79" w:rsidRDefault="00687D79" w:rsidP="00B834B1"/>
        </w:tc>
        <w:tc>
          <w:tcPr>
            <w:tcW w:w="1559" w:type="dxa"/>
          </w:tcPr>
          <w:p w14:paraId="0E817CE9" w14:textId="77777777" w:rsidR="00687D79" w:rsidRDefault="00687D79" w:rsidP="00B834B1"/>
        </w:tc>
        <w:tc>
          <w:tcPr>
            <w:tcW w:w="1985" w:type="dxa"/>
          </w:tcPr>
          <w:p w14:paraId="18A1A9D3" w14:textId="77777777" w:rsidR="00687D79" w:rsidRDefault="00687D79" w:rsidP="00B834B1"/>
        </w:tc>
      </w:tr>
      <w:tr w:rsidR="00687D79" w14:paraId="179DD4A8" w14:textId="77777777" w:rsidTr="00B834B1">
        <w:tc>
          <w:tcPr>
            <w:tcW w:w="4531" w:type="dxa"/>
          </w:tcPr>
          <w:p w14:paraId="56635AA6" w14:textId="77777777" w:rsidR="00687D79" w:rsidRDefault="00687D79" w:rsidP="00B834B1">
            <w:r>
              <w:t>Autres postes de coûts (à préciser)</w:t>
            </w:r>
          </w:p>
        </w:tc>
        <w:tc>
          <w:tcPr>
            <w:tcW w:w="1274" w:type="dxa"/>
          </w:tcPr>
          <w:p w14:paraId="3C998565" w14:textId="77777777" w:rsidR="00687D79" w:rsidRDefault="00687D79" w:rsidP="00B834B1"/>
        </w:tc>
        <w:tc>
          <w:tcPr>
            <w:tcW w:w="1559" w:type="dxa"/>
          </w:tcPr>
          <w:p w14:paraId="689F4D87" w14:textId="77777777" w:rsidR="00687D79" w:rsidRDefault="00687D79" w:rsidP="00B834B1"/>
        </w:tc>
        <w:tc>
          <w:tcPr>
            <w:tcW w:w="1985" w:type="dxa"/>
          </w:tcPr>
          <w:p w14:paraId="426E2C14" w14:textId="77777777" w:rsidR="00687D79" w:rsidRDefault="00687D79" w:rsidP="00B834B1"/>
        </w:tc>
      </w:tr>
      <w:tr w:rsidR="00687D79" w14:paraId="4DB03BF5" w14:textId="77777777" w:rsidTr="00821904">
        <w:tc>
          <w:tcPr>
            <w:tcW w:w="4531" w:type="dxa"/>
            <w:shd w:val="clear" w:color="auto" w:fill="D9D9D9" w:themeFill="background1" w:themeFillShade="D9"/>
          </w:tcPr>
          <w:p w14:paraId="7C8017C6" w14:textId="77777777" w:rsidR="00687D79" w:rsidRDefault="00687D79" w:rsidP="00B834B1"/>
        </w:tc>
        <w:tc>
          <w:tcPr>
            <w:tcW w:w="1274" w:type="dxa"/>
            <w:shd w:val="clear" w:color="auto" w:fill="D9D9D9" w:themeFill="background1" w:themeFillShade="D9"/>
          </w:tcPr>
          <w:p w14:paraId="591CFC57" w14:textId="77777777" w:rsidR="00687D79" w:rsidRDefault="00687D79" w:rsidP="00B834B1"/>
        </w:tc>
        <w:tc>
          <w:tcPr>
            <w:tcW w:w="1559" w:type="dxa"/>
            <w:shd w:val="clear" w:color="auto" w:fill="D9D9D9" w:themeFill="background1" w:themeFillShade="D9"/>
          </w:tcPr>
          <w:p w14:paraId="480987B9" w14:textId="77777777" w:rsidR="00687D79" w:rsidRDefault="00687D79" w:rsidP="00B834B1"/>
        </w:tc>
        <w:tc>
          <w:tcPr>
            <w:tcW w:w="1985" w:type="dxa"/>
            <w:shd w:val="clear" w:color="auto" w:fill="D9D9D9" w:themeFill="background1" w:themeFillShade="D9"/>
          </w:tcPr>
          <w:p w14:paraId="30A89030" w14:textId="77777777" w:rsidR="00687D79" w:rsidRDefault="00687D79" w:rsidP="00B834B1"/>
        </w:tc>
      </w:tr>
    </w:tbl>
    <w:p w14:paraId="5CF7BD15" w14:textId="77777777" w:rsidR="003F7A50" w:rsidRDefault="003F7A50">
      <w:pPr>
        <w:tabs>
          <w:tab w:val="left" w:pos="2745"/>
        </w:tabs>
        <w:rPr>
          <w:rFonts w:asciiTheme="minorHAnsi" w:eastAsia="Times New Roman" w:hAnsiTheme="minorHAnsi" w:cs="Arial"/>
          <w:szCs w:val="24"/>
        </w:rPr>
      </w:pPr>
    </w:p>
    <w:sectPr w:rsidR="003F7A50">
      <w:headerReference w:type="default" r:id="rId29"/>
      <w:footerReference w:type="even" r:id="rId30"/>
      <w:footerReference w:type="default" r:id="rId31"/>
      <w:pgSz w:w="11906" w:h="16838"/>
      <w:pgMar w:top="845" w:right="1009" w:bottom="142" w:left="1151" w:header="431" w:footer="340"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 w:author="Thioro SARR" w:date="2025-08-07T16:50:00Z" w:initials="TS">
    <w:p w14:paraId="5FA04AF3" w14:textId="5D1FE1BD" w:rsidR="00B3700E" w:rsidRDefault="00B3700E">
      <w:pPr>
        <w:pStyle w:val="Commentaire"/>
      </w:pPr>
      <w:r>
        <w:rPr>
          <w:rStyle w:val="Marquedecommentaire"/>
        </w:rPr>
        <w:annotationRef/>
      </w:r>
      <w:r>
        <w:t>A renseigner par le contractant</w:t>
      </w:r>
    </w:p>
  </w:comment>
</w:comments>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Vincent LECOMTE" w:date="2018-09-18T11:57:00Z" w:initials="VL">
    <w:p w14:paraId="00000001" w14:textId="00000001">
      <w:pPr>
        <w:spacing w:line="240" w:after="0" w:lineRule="auto" w:before="0"/>
        <w:ind w:firstLine="0" w:left="0" w:right="0"/>
        <w:jc w:val="left"/>
      </w:pPr>
      <w:r>
        <w:rPr>
          <w:rFonts w:eastAsia="Arial" w:ascii="Arial" w:hAnsi="Arial" w:cs="Arial"/>
          <w:sz w:val="22"/>
        </w:rPr>
        <w:t xml:space="preserve"/>
      </w:r>
    </w:p>
    <w:p w14:paraId="00000002" w14:textId="00000002">
      <w:pPr>
        <w:spacing w:line="240" w:after="0" w:lineRule="auto" w:before="0"/>
        <w:ind w:firstLine="0" w:left="0" w:right="0"/>
        <w:jc w:val="left"/>
      </w:pPr>
      <w:r>
        <w:rPr>
          <w:rFonts w:eastAsia="Arial" w:ascii="Arial" w:hAnsi="Arial" w:cs="Arial"/>
          <w:sz w:val="22"/>
        </w:rPr>
        <w:t xml:space="preserve">A supprimer dans le cadre d’un CONTRAT purement forfaitaire.</w:t>
      </w:r>
    </w:p>
    <w:p w14:paraId="00000003" w14:textId="00000003">
      <w:pPr>
        <w:spacing w:line="240" w:after="0" w:lineRule="auto" w:before="0"/>
        <w:ind w:firstLine="0" w:left="0" w:right="0"/>
        <w:jc w:val="left"/>
      </w:pPr>
      <w:r>
        <w:rPr>
          <w:rFonts w:eastAsia="Arial" w:ascii="Arial" w:hAnsi="Arial" w:cs="Arial"/>
          <w:sz w:val="22"/>
        </w:rPr>
        <w:t xml:space="preserve">A remplacer par une annexe si la liste est longue.</w:t>
      </w:r>
    </w:p>
    <w:p w14:paraId="00000004" w14:textId="00000004">
      <w:pPr>
        <w:spacing w:line="240" w:after="0" w:lineRule="auto" w:before="0"/>
        <w:ind w:firstLine="0" w:left="0" w:right="0"/>
        <w:jc w:val="left"/>
      </w:pPr>
      <w:r>
        <w:rPr>
          <w:rFonts w:eastAsia="Arial" w:ascii="Arial" w:hAnsi="Arial" w:cs="Arial"/>
          <w:sz w:val="22"/>
        </w:rPr>
        <w:t xml:space="preserve">Tableau à dupliquer pour chaque poste à BC.</w:t>
      </w:r>
    </w:p>
  </w:comment>
  <w:comment w:id="1" w:author="Haoudjati OUSSOUFA" w:date="2021-04-27T09:33:00Z" w:initials="HO">
    <w:p w14:paraId="00000005" w14:textId="00000005">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2" w:author="Vincent LECOMTE" w:date="2022-03-07T10:30:00Z" w:initials="VL">
    <w:p w14:paraId="00000006" w14:textId="00000006">
      <w:pPr>
        <w:spacing w:line="240" w:after="0" w:lineRule="auto" w:before="0"/>
        <w:ind w:firstLine="0" w:left="0" w:right="0"/>
        <w:jc w:val="left"/>
      </w:pPr>
      <w:r>
        <w:rPr>
          <w:rFonts w:eastAsia="Arial" w:ascii="Arial" w:hAnsi="Arial" w:cs="Arial"/>
          <w:sz w:val="22"/>
        </w:rPr>
        <w:t xml:space="preserve">CLAUSE A RETENIR dans le cas d’un contrat à prix mixtes comprenant une part forfaitaire et une part à commandes avec un maximum, sinon supprimer.</w:t>
      </w:r>
    </w:p>
    <w:p w14:paraId="00000007" w14:textId="00000007">
      <w:pPr>
        <w:spacing w:line="240" w:after="0" w:lineRule="auto" w:before="0"/>
        <w:ind w:firstLine="0" w:left="0" w:right="0"/>
        <w:jc w:val="left"/>
      </w:pPr>
      <w:r>
        <w:rPr>
          <w:rFonts w:eastAsia="Arial" w:ascii="Arial" w:hAnsi="Arial" w:cs="Arial"/>
          <w:sz w:val="22"/>
        </w:rPr>
        <w:t xml:space="preserve"/>
      </w:r>
    </w:p>
  </w:comment>
  <w:comment w:id="3" w:author="Haoudjati OUSSOUFA" w:date="2021-04-27T09:32:00Z" w:initials="HO">
    <w:p w14:paraId="00000008" w14:textId="00000008">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4" w:author="Haoudjati OUSSOUFA" w:date="2021-03-29T10:22:00Z" w:initials="HO">
    <w:p w14:paraId="00000009" w14:textId="00000009">
      <w:pPr>
        <w:spacing w:line="240" w:after="0" w:lineRule="auto" w:before="0"/>
        <w:ind w:firstLine="0" w:left="0" w:right="0"/>
        <w:jc w:val="left"/>
      </w:pPr>
      <w:r>
        <w:rPr>
          <w:rFonts w:eastAsia="Arial" w:ascii="Arial" w:hAnsi="Arial" w:cs="Arial"/>
          <w:sz w:val="22"/>
        </w:rPr>
        <w:t xml:space="preserve">A compléter par le cocontractant</w:t>
      </w:r>
    </w:p>
  </w:comment>
  <w:comment w:id="5" w:author="Haoudjati OUSSOUFA" w:date="2021-04-26T14:45:00Z" w:initials="HO">
    <w:p w14:paraId="0000000A" w14:textId="0000000A">
      <w:pPr>
        <w:spacing w:line="240" w:after="0" w:lineRule="auto" w:before="0"/>
        <w:ind w:firstLine="0" w:left="0" w:right="0"/>
        <w:jc w:val="left"/>
      </w:pPr>
      <w:r>
        <w:rPr>
          <w:rFonts w:eastAsia="Arial" w:ascii="Arial" w:hAnsi="Arial" w:cs="Arial"/>
          <w:sz w:val="22"/>
        </w:rPr>
        <w:t xml:space="preserve">CLAUSE A RETENIR en cas de marché conclu à prix unitaires sinon supprimer.</w:t>
      </w:r>
    </w:p>
  </w:comment>
  <w:comment w:id="6" w:author="Vincent LECOMTE" w:date="2016-10-03T10:55:00Z" w:initials="VL">
    <w:p w14:paraId="0000000B" w14:textId="0000000B">
      <w:pPr>
        <w:spacing w:line="240" w:after="0" w:lineRule="auto" w:before="0"/>
        <w:ind w:firstLine="0" w:left="0" w:right="0"/>
        <w:jc w:val="left"/>
      </w:pPr>
      <w:r>
        <w:rPr>
          <w:rFonts w:eastAsia="Arial" w:ascii="Arial" w:hAnsi="Arial" w:cs="Arial"/>
          <w:sz w:val="22"/>
        </w:rPr>
        <w:t xml:space="preserve">INFO</w:t>
      </w:r>
    </w:p>
    <w:p w14:paraId="0000000C" w14:textId="0000000C">
      <w:pPr>
        <w:spacing w:line="240" w:after="0" w:lineRule="auto" w:before="0"/>
        <w:ind w:firstLine="0" w:left="0" w:right="0"/>
        <w:jc w:val="left"/>
      </w:pPr>
      <w:r>
        <w:rPr>
          <w:rFonts w:eastAsia="Arial" w:ascii="Arial" w:hAnsi="Arial" w:cs="Arial"/>
          <w:sz w:val="22"/>
        </w:rPr>
        <w:t xml:space="preserve">Indiquer ici le nom de la personne morale cocontractante (en cas de société de portage) ou de la personnalité juridique de l’expert désigné ou simplement le nom de l’expert désigné si celui-ci a la capacité juridique à facturer.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FA04AF3" w15:done="0"/>
</w15:commentsEx>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4" w15:done="0"/>
  <w15:commentEx w15:paraId="00000005" w15:done="0"/>
  <w15:commentEx w15:paraId="00000007" w15:done="0"/>
  <w15:commentEx w15:paraId="00000008" w15:done="0"/>
  <w15:commentEx w15:paraId="00000009" w15:done="0"/>
  <w15:commentEx w15:paraId="0000000A" w15:done="0"/>
  <w15:commentEx w15:paraId="0000000C" w15:done="0"/>
</w15:commentsEx>
</file>

<file path=word/commentsIds.xml><?xml version="1.0" encoding="utf-8"?>
<w16cid:commentsIds xmlns:mc="http://schemas.openxmlformats.org/markup-compatibility/2006" xmlns:w16cid="http://schemas.microsoft.com/office/word/2016/wordml/cid" mc:Ignorable="w16cid">
  <w16cid:commentId w16cid:paraId="00000001" w16cid:durableId="2E7CBE3D"/>
  <w16cid:commentId w16cid:paraId="00000003" w16cid:durableId="0C051AD8"/>
  <w16cid:commentId w16cid:paraId="00000004" w16cid:durableId="6D4FC268"/>
  <w16cid:commentId w16cid:paraId="00000008" w16cid:durableId="01504188"/>
  <w16cid:commentId w16cid:paraId="00000009" w16cid:durableId="4EF4915B"/>
  <w16cid:commentId w16cid:paraId="0000000B" w16cid:durableId="2E6E1E28"/>
  <w16cid:commentId w16cid:paraId="0000000C" w16cid:durableId="20365A32"/>
  <w16cid:commentId w16cid:paraId="0000000D" w16cid:durableId="3E6240A7"/>
  <w16cid:commentId w16cid:paraId="00000010" w16cid:durableId="1CABCFCF"/>
  <w16cid:commentId w16cid:paraId="00000013" w16cid:durableId="6F1F329D"/>
  <w16cid:commentId w16cid:paraId="00000016" w16cid:durableId="05ECBB11"/>
  <w16cid:commentId w16cid:paraId="00000018" w16cid:durableId="7ADC8259"/>
  <w16cid:commentId w16cid:paraId="00000019" w16cid:durableId="415657FF"/>
  <w16cid:commentId w16cid:paraId="0000001A" w16cid:durableId="6A08E4B7"/>
  <w16cid:commentId w16cid:paraId="0000001C" w16cid:durableId="4BF9C10D"/>
  <w16cid:commentId w16cid:paraId="0000001D" w16cid:durableId="40F39C70"/>
  <w16cid:commentId w16cid:paraId="00000022" w16cid:durableId="3DCC43A8"/>
  <w16cid:commentId w16cid:paraId="00000028" w16cid:durableId="4C53436D"/>
  <w16cid:commentId w16cid:paraId="0000002A" w16cid:durableId="37DFD264"/>
  <w16cid:commentId w16cid:paraId="0000002B" w16cid:durableId="3D7B2E9B"/>
  <w16cid:commentId w16cid:paraId="0000002D" w16cid:durableId="153562F2"/>
  <w16cid:commentId w16cid:paraId="0000002F" w16cid:durableId="545A2E64"/>
  <w16cid:commentId w16cid:paraId="00000032" w16cid:durableId="29D2FA82"/>
  <w16cid:commentId w16cid:paraId="00000034" w16cid:durableId="12D3F69E"/>
  <w16cid:commentId w16cid:paraId="00000036" w16cid:durableId="1F69985B"/>
  <w16cid:commentId w16cid:paraId="00000038" w16cid:durableId="472F65CF"/>
  <w16cid:commentId w16cid:paraId="0000003A" w16cid:durableId="1B88AA43"/>
  <w16cid:commentId w16cid:paraId="0000003D" w16cid:durableId="27CF13B8"/>
  <w16cid:commentId w16cid:paraId="00000047" w16cid:durableId="7F868DBD"/>
  <w16cid:commentId w16cid:paraId="00000050" w16cid:durableId="25EA84D2"/>
  <w16cid:commentId w16cid:paraId="00000055" w16cid:durableId="4BF3D50F"/>
  <w16cid:commentId w16cid:paraId="0000005B" w16cid:durableId="6C4681B6"/>
  <w16cid:commentId w16cid:paraId="00000061" w16cid:durableId="2FCFADFE"/>
  <w16cid:commentId w16cid:paraId="00000062" w16cid:durableId="263866D3"/>
  <w16cid:commentId w16cid:paraId="00000065" w16cid:durableId="0C98B075"/>
  <w16cid:commentId w16cid:paraId="00000068" w16cid:durableId="2F50D74C"/>
  <w16cid:commentId w16cid:paraId="00000069" w16cid:durableId="28FAE773"/>
  <w16cid:commentId w16cid:paraId="0000006C" w16cid:durableId="6634D091"/>
  <w16cid:commentId w16cid:paraId="0000006D" w16cid:durableId="362F7348"/>
  <w16cid:commentId w16cid:paraId="0000006E" w16cid:durableId="376840A6"/>
  <w16cid:commentId w16cid:paraId="00000071" w16cid:durableId="4055B847"/>
  <w16cid:commentId w16cid:paraId="00000072" w16cid:durableId="57FE932F"/>
  <w16cid:commentId w16cid:paraId="00000073" w16cid:durableId="12D1333E"/>
</w16cid:commentsIds>
</file>

<file path=word/commentsIdsDocument.xml><?xml version="1.0" encoding="utf-8"?>
<w16cid:commentsIds xmlns:mc="http://schemas.openxmlformats.org/markup-compatibility/2006" xmlns:w16cid="http://schemas.microsoft.com/office/word/2016/wordml/cid" mc:Ignorable="w16cid">
  <w16cid:commentId w16cid:paraId="00000004" w16cid:durableId="7520DB19"/>
  <w16cid:commentId w16cid:paraId="00000005" w16cid:durableId="3062F30D"/>
  <w16cid:commentId w16cid:paraId="00000007" w16cid:durableId="7C909620"/>
  <w16cid:commentId w16cid:paraId="00000008" w16cid:durableId="28593C1E"/>
  <w16cid:commentId w16cid:paraId="00000009" w16cid:durableId="579E864F"/>
  <w16cid:commentId w16cid:paraId="0000000A" w16cid:durableId="1E7D160B"/>
  <w16cid:commentId w16cid:paraId="0000000C" w16cid:durableId="4B2BB33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3A5F85" w14:textId="77777777" w:rsidR="00F97638" w:rsidRDefault="00F97638">
      <w:r>
        <w:separator/>
      </w:r>
    </w:p>
  </w:endnote>
  <w:endnote w:type="continuationSeparator" w:id="0">
    <w:p w14:paraId="4ED1BB2C" w14:textId="77777777" w:rsidR="00F97638" w:rsidRDefault="00F97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99AEB" w14:textId="77777777" w:rsidR="00B3700E" w:rsidRDefault="00B3700E">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5B1929CC" w14:textId="1AEAE2AB" w:rsidR="00B3700E" w:rsidRDefault="00B3700E">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CE4848">
              <w:rPr>
                <w:rFonts w:asciiTheme="minorHAnsi" w:hAnsiTheme="minorHAnsi"/>
                <w:b/>
                <w:bCs/>
                <w:noProof/>
                <w:sz w:val="22"/>
                <w:szCs w:val="22"/>
              </w:rPr>
              <w:t>20</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CE4848">
              <w:rPr>
                <w:rFonts w:asciiTheme="minorHAnsi" w:hAnsiTheme="minorHAnsi"/>
                <w:b/>
                <w:bCs/>
                <w:noProof/>
                <w:sz w:val="22"/>
                <w:szCs w:val="22"/>
              </w:rPr>
              <w:t>22</w:t>
            </w:r>
            <w:r>
              <w:rPr>
                <w:rFonts w:asciiTheme="minorHAnsi" w:hAnsiTheme="minorHAnsi"/>
                <w:sz w:val="22"/>
                <w:szCs w:val="22"/>
              </w:rPr>
              <w:fldChar w:fldCharType="end"/>
            </w:r>
          </w:p>
        </w:sdtContent>
      </w:sdt>
      <w:p w14:paraId="6F655DD5" w14:textId="77777777" w:rsidR="00B3700E" w:rsidRDefault="00F97638">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AB156" w14:textId="77777777" w:rsidR="00B3700E" w:rsidRDefault="00B3700E">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4911EE5C" w14:textId="0CBC974E" w:rsidR="00B3700E" w:rsidRDefault="00B3700E">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CE4848">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CE4848">
              <w:rPr>
                <w:rFonts w:asciiTheme="minorHAnsi" w:hAnsiTheme="minorHAnsi"/>
                <w:b/>
                <w:bCs/>
                <w:noProof/>
                <w:sz w:val="22"/>
                <w:szCs w:val="22"/>
              </w:rPr>
              <w:t>22</w:t>
            </w:r>
            <w:r>
              <w:rPr>
                <w:rFonts w:asciiTheme="minorHAnsi" w:hAnsiTheme="minorHAnsi"/>
                <w:b/>
                <w:bCs/>
                <w:sz w:val="22"/>
                <w:szCs w:val="22"/>
              </w:rPr>
              <w:fldChar w:fldCharType="end"/>
            </w:r>
          </w:p>
          <w:p w14:paraId="4FF20927" w14:textId="77777777" w:rsidR="00B3700E" w:rsidRDefault="00B3700E">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1355ECD2" w14:textId="77777777" w:rsidR="00B3700E" w:rsidRDefault="00B3700E">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626AEAFC" w14:textId="77777777" w:rsidR="00B3700E" w:rsidRDefault="00B3700E">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F7C55" w14:textId="77777777" w:rsidR="00B3700E" w:rsidRDefault="00B3700E">
    <w:pPr>
      <w:pStyle w:val="Pieddepage"/>
      <w:ind w:right="360"/>
      <w:rPr>
        <w:lang w:val="nl-N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9B526" w14:textId="77777777" w:rsidR="00B3700E" w:rsidRDefault="00B3700E">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8475868" w14:textId="2EAA4C3B" w:rsidR="00B3700E" w:rsidRDefault="00B3700E">
        <w:pPr>
          <w:pStyle w:val="Pieddepage"/>
          <w:tabs>
            <w:tab w:val="clear" w:pos="4536"/>
            <w:tab w:val="clear" w:pos="9072"/>
            <w:tab w:val="right" w:pos="9468"/>
          </w:tabs>
          <w:rPr>
            <w:rFonts w:asciiTheme="minorHAnsi" w:hAnsiTheme="minorHAnsi"/>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CE4848">
          <w:rPr>
            <w:rFonts w:asciiTheme="minorHAnsi" w:hAnsiTheme="minorHAnsi"/>
            <w:b/>
            <w:bCs/>
            <w:noProof/>
            <w:sz w:val="22"/>
            <w:szCs w:val="22"/>
          </w:rPr>
          <w:t>22</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CE4848">
          <w:rPr>
            <w:rFonts w:asciiTheme="minorHAnsi" w:hAnsiTheme="minorHAnsi"/>
            <w:b/>
            <w:bCs/>
            <w:noProof/>
            <w:sz w:val="22"/>
            <w:szCs w:val="22"/>
          </w:rPr>
          <w:t>22</w:t>
        </w:r>
        <w:r>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03291E" w14:textId="77777777" w:rsidR="00F97638" w:rsidRDefault="00F97638">
      <w:r>
        <w:separator/>
      </w:r>
    </w:p>
  </w:footnote>
  <w:footnote w:type="continuationSeparator" w:id="0">
    <w:p w14:paraId="4821718B" w14:textId="77777777" w:rsidR="00F97638" w:rsidRDefault="00F97638">
      <w:r>
        <w:continuationSeparator/>
      </w:r>
    </w:p>
  </w:footnote>
  <w:footnote w:id="1">
    <w:p w14:paraId="7AD62E03" w14:textId="77777777" w:rsidR="00B3700E" w:rsidRDefault="00B3700E">
      <w:pPr>
        <w:pStyle w:val="Notedebasdepage"/>
        <w:spacing w:before="0"/>
        <w:rPr>
          <w:rFonts w:ascii="Calibri" w:hAnsi="Calibri"/>
          <w:sz w:val="16"/>
          <w:szCs w:val="16"/>
        </w:rPr>
      </w:pPr>
      <w:r>
        <w:rPr>
          <w:rStyle w:val="Appelnotedebasdep"/>
          <w:rFonts w:ascii="Calibri" w:hAnsi="Calibri"/>
          <w:sz w:val="16"/>
          <w:szCs w:val="16"/>
        </w:rPr>
        <w:footnoteRef/>
      </w:r>
      <w:r>
        <w:rPr>
          <w:rFonts w:ascii="Calibri" w:hAnsi="Calibri"/>
          <w:sz w:val="16"/>
          <w:szCs w:val="16"/>
        </w:rPr>
        <w:t xml:space="preserve"> Document non joint dont le </w:t>
      </w:r>
      <w:r>
        <w:rPr>
          <w:rFonts w:ascii="Calibri" w:hAnsi="Calibri"/>
          <w:smallCaps/>
          <w:sz w:val="16"/>
          <w:szCs w:val="16"/>
        </w:rPr>
        <w:t>CONTRACTANT</w:t>
      </w:r>
      <w:r>
        <w:rPr>
          <w:rFonts w:ascii="Calibri" w:hAnsi="Calibri"/>
          <w:sz w:val="16"/>
          <w:szCs w:val="16"/>
        </w:rPr>
        <w:t xml:space="preserve"> déclare avoir pris connaissance. </w:t>
      </w:r>
    </w:p>
    <w:p w14:paraId="05B017C3" w14:textId="77777777" w:rsidR="00B3700E" w:rsidRDefault="00F97638">
      <w:pPr>
        <w:pStyle w:val="Notedebasdepage"/>
        <w:spacing w:before="0"/>
        <w:rPr>
          <w:rFonts w:ascii="Calibri" w:hAnsi="Calibri"/>
          <w:sz w:val="16"/>
          <w:szCs w:val="16"/>
        </w:rPr>
      </w:pPr>
      <w:hyperlink r:id="rId1" w:tooltip="https://www.economie.gouv.fr/daj/cahiers-clauses-administratives-generales-et-techniques" w:history="1">
        <w:r w:rsidR="00B3700E">
          <w:rPr>
            <w:rStyle w:val="Lienhypertexte"/>
            <w:rFonts w:ascii="Calibri" w:hAnsi="Calibri"/>
            <w:sz w:val="16"/>
            <w:szCs w:val="16"/>
          </w:rPr>
          <w:t>https://www.economie.gouv.fr/daj/cahiers-clauses-administratives-generales-et-techniques</w:t>
        </w:r>
      </w:hyperlink>
      <w:r w:rsidR="00B3700E">
        <w:rPr>
          <w:rFonts w:ascii="Calibri" w:hAnsi="Calibri"/>
          <w:sz w:val="16"/>
          <w:szCs w:val="16"/>
        </w:rPr>
        <w:t xml:space="preserve"> </w:t>
      </w:r>
    </w:p>
  </w:footnote>
  <w:footnote w:id="2">
    <w:p w14:paraId="553C6D37" w14:textId="77777777" w:rsidR="00B3700E" w:rsidRDefault="00B3700E">
      <w:pPr>
        <w:pStyle w:val="Notedebasdepage"/>
      </w:pPr>
      <w:r>
        <w:rPr>
          <w:rStyle w:val="Appelnotedebasdep"/>
        </w:rPr>
        <w:footnoteRef/>
      </w:r>
      <w:r>
        <w:t xml:space="preserve"> </w:t>
      </w:r>
      <w:r>
        <w:rPr>
          <w:rFonts w:asciiTheme="minorHAnsi" w:hAnsiTheme="minorHAnsi" w:cstheme="minorHAnsi"/>
        </w:rPr>
        <w:t xml:space="preserve">Les pratiques prohibées telles que définies par le groupe Agence française de développement sont définies ici : </w:t>
      </w:r>
      <w:hyperlink r:id="rId2" w:tooltip="https://www.afd.fr/fr/ressources/politique-generale-du-groupe-afd-en-matiere-de-prevention-et-de-lutte-contre-les-pratiques-prohibees-2020" w:history="1">
        <w:r>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0A36BC83" w14:textId="77777777" w:rsidR="00B3700E" w:rsidRDefault="00B3700E">
      <w:pPr>
        <w:rPr>
          <w:rFonts w:ascii="Calibri" w:hAnsi="Calibri"/>
          <w:sz w:val="16"/>
          <w:szCs w:val="16"/>
        </w:rPr>
      </w:pPr>
      <w:r>
        <w:rPr>
          <w:rStyle w:val="Appelnotedebasdep"/>
          <w:rFonts w:ascii="Calibri" w:hAnsi="Calibri"/>
          <w:sz w:val="16"/>
          <w:szCs w:val="16"/>
        </w:rPr>
        <w:footnoteRef/>
      </w:r>
      <w:r>
        <w:rPr>
          <w:rFonts w:ascii="Calibri" w:hAnsi="Calibri"/>
          <w:sz w:val="16"/>
          <w:szCs w:val="16"/>
        </w:rPr>
        <w:t xml:space="preserve"> Date et signature originales</w:t>
      </w:r>
    </w:p>
  </w:footnote>
  <w:footnote w:id="4">
    <w:p w14:paraId="70EAA5C9" w14:textId="77777777" w:rsidR="00B3700E" w:rsidRDefault="00B3700E">
      <w:pPr>
        <w:rPr>
          <w:rFonts w:ascii="Calibri" w:hAnsi="Calibri"/>
        </w:rPr>
      </w:pPr>
      <w:r>
        <w:rPr>
          <w:rStyle w:val="Appelnotedebasdep"/>
          <w:rFonts w:ascii="Calibri" w:hAnsi="Calibri"/>
          <w:sz w:val="16"/>
          <w:szCs w:val="16"/>
        </w:rPr>
        <w:footnoteRef/>
      </w:r>
      <w:r>
        <w:rPr>
          <w:rFonts w:ascii="Calibri" w:hAnsi="Calibri"/>
          <w:sz w:val="16"/>
          <w:szCs w:val="16"/>
        </w:rP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969229" w14:textId="77777777" w:rsidR="00B3700E" w:rsidRDefault="00B3700E">
    <w:pPr>
      <w:pStyle w:val="En-tte"/>
      <w:rPr>
        <w:rFonts w:asciiTheme="minorHAnsi" w:hAnsiTheme="minorHAnsi" w:cs="Arial"/>
        <w:sz w:val="24"/>
      </w:rPr>
    </w:pPr>
    <w:r>
      <w:rPr>
        <w:noProof/>
      </w:rPr>
      <mc:AlternateContent>
        <mc:Choice Requires="wpg">
          <w:drawing>
            <wp:inline distT="0" distB="0" distL="0" distR="0">
              <wp:extent cx="1650669" cy="843675"/>
              <wp:effectExtent l="0" t="0" r="6985" b="0"/>
              <wp:docPr id="1"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50669" cy="843674"/>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9.97pt;height:66.43pt;mso-wrap-distance-left:0.00pt;mso-wrap-distance-top:0.00pt;mso-wrap-distance-right:0.00pt;mso-wrap-distance-bottom:0.00pt;z-index:1;" stroked="f">
              <v:imagedata r:id="rId2" o:title=""/>
              <o:lock v:ext="edit" rotation="t"/>
            </v:shape>
          </w:pict>
        </mc:Fallback>
      </mc:AlternateContent>
    </w:r>
  </w:p>
  <w:p w14:paraId="4B71E345" w14:textId="77777777" w:rsidR="00B3700E" w:rsidRDefault="00B3700E">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 – Table des matières</w:t>
    </w:r>
    <w:r>
      <w:rPr>
        <w:rFonts w:asciiTheme="minorHAnsi" w:hAnsiTheme="minorHAnsi" w:cs="Arial"/>
        <w:b/>
        <w:smallCaps/>
      </w:rPr>
      <w:tab/>
    </w:r>
  </w:p>
  <w:p w14:paraId="6B28A6A1" w14:textId="77777777" w:rsidR="00B3700E" w:rsidRDefault="00B3700E">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118D6328" w14:textId="77777777" w:rsidR="00B3700E" w:rsidRDefault="00B3700E">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7FA595" w14:textId="77777777" w:rsidR="00B3700E" w:rsidRDefault="00B3700E">
    <w:pPr>
      <w:pStyle w:val="En-tte"/>
    </w:pPr>
    <w:r>
      <w:rPr>
        <w:noProof/>
      </w:rPr>
      <mc:AlternateContent>
        <mc:Choice Requires="wpg">
          <w:drawing>
            <wp:inline distT="0" distB="0" distL="0" distR="0">
              <wp:extent cx="2393950" cy="1223645"/>
              <wp:effectExtent l="0" t="0" r="6350" b="0"/>
              <wp:docPr id="2"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stretch/>
                    </pic:blipFill>
                    <pic:spPr bwMode="auto">
                      <a:xfrm>
                        <a:off x="0" y="0"/>
                        <a:ext cx="2393950" cy="1223645"/>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0pt;height:96.35pt;mso-wrap-distance-left:0.00pt;mso-wrap-distance-top:0.00pt;mso-wrap-distance-right:0.00pt;mso-wrap-distance-bottom:0.00pt;z-index:1;" stroked="f">
              <v:imagedata r:id="rId2" o:title=""/>
              <o:lock v:ext="edit" rotation="t"/>
            </v:shape>
          </w:pict>
        </mc:Fallback>
      </mc:AlternateContent>
    </w:r>
  </w:p>
  <w:p w14:paraId="210002A6" w14:textId="77777777" w:rsidR="00B3700E" w:rsidRDefault="00B3700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FA01C8" w14:textId="77777777" w:rsidR="00B3700E" w:rsidRDefault="00B3700E">
    <w:pPr>
      <w:pStyle w:val="En-tte"/>
      <w:rPr>
        <w:rFonts w:asciiTheme="minorHAnsi" w:hAnsiTheme="minorHAnsi" w:cs="Arial"/>
        <w:sz w:val="24"/>
      </w:rPr>
    </w:pPr>
    <w:r>
      <w:rPr>
        <w:noProof/>
      </w:rPr>
      <mc:AlternateContent>
        <mc:Choice Requires="wpg">
          <w:drawing>
            <wp:inline distT="0" distB="0" distL="0" distR="0">
              <wp:extent cx="1688246" cy="862881"/>
              <wp:effectExtent l="0" t="0" r="7620" b="0"/>
              <wp:docPr id="3"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88246" cy="862881"/>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32.93pt;height:67.94pt;mso-wrap-distance-left:0.00pt;mso-wrap-distance-top:0.00pt;mso-wrap-distance-right:0.00pt;mso-wrap-distance-bottom:0.00pt;z-index:1;" stroked="f">
              <v:imagedata r:id="rId2" o:title=""/>
              <o:lock v:ext="edit" rotation="t"/>
            </v:shape>
          </w:pict>
        </mc:Fallback>
      </mc:AlternateContent>
    </w:r>
  </w:p>
  <w:p w14:paraId="362354BC" w14:textId="77777777" w:rsidR="00B3700E" w:rsidRDefault="00B3700E">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 – Conditions particulières / Acte d’engagement</w:t>
    </w:r>
    <w:r>
      <w:rPr>
        <w:rFonts w:asciiTheme="minorHAnsi" w:hAnsiTheme="minorHAnsi" w:cs="Arial"/>
        <w:b/>
        <w:smallCaps/>
      </w:rPr>
      <w:tab/>
    </w:r>
  </w:p>
  <w:p w14:paraId="04768C8A" w14:textId="77777777" w:rsidR="00B3700E" w:rsidRDefault="00B3700E">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52FA2E3F" w14:textId="77777777" w:rsidR="00B3700E" w:rsidRDefault="00B3700E">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656B5" w14:textId="77777777" w:rsidR="00B3700E" w:rsidRDefault="00B3700E">
    <w:pPr>
      <w:pStyle w:val="En-tte"/>
      <w:rPr>
        <w:rFonts w:asciiTheme="minorHAnsi" w:hAnsiTheme="minorHAnsi" w:cs="Arial"/>
        <w:sz w:val="24"/>
      </w:rPr>
    </w:pPr>
    <w:r>
      <w:rPr>
        <w:noProof/>
      </w:rPr>
      <mc:AlternateContent>
        <mc:Choice Requires="wpg">
          <w:drawing>
            <wp:inline distT="0" distB="0" distL="0" distR="0">
              <wp:extent cx="1555872" cy="795223"/>
              <wp:effectExtent l="0" t="0" r="6350" b="5080"/>
              <wp:docPr id="4"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555872" cy="795223"/>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22.51pt;height:62.62pt;mso-wrap-distance-left:0.00pt;mso-wrap-distance-top:0.00pt;mso-wrap-distance-right:0.00pt;mso-wrap-distance-bottom:0.00pt;z-index:1;" stroked="f">
              <v:imagedata r:id="rId2" o:title=""/>
              <o:lock v:ext="edit" rotation="t"/>
            </v:shape>
          </w:pict>
        </mc:Fallback>
      </mc:AlternateContent>
    </w:r>
  </w:p>
  <w:p w14:paraId="1339363F" w14:textId="77777777" w:rsidR="00B3700E" w:rsidRDefault="00B3700E">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w:t>
    </w:r>
    <w:r>
      <w:rPr>
        <w:rFonts w:asciiTheme="minorHAnsi" w:hAnsiTheme="minorHAnsi" w:cs="Arial"/>
        <w:b/>
        <w:smallCaps/>
      </w:rPr>
      <w:tab/>
      <w:t>ANNEXES</w:t>
    </w:r>
  </w:p>
  <w:p w14:paraId="14E2D639" w14:textId="77777777" w:rsidR="00B3700E" w:rsidRDefault="00B3700E">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5D40F92F" w14:textId="77777777" w:rsidR="00B3700E" w:rsidRDefault="00B3700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C3265"/>
    <w:multiLevelType w:val="multilevel"/>
    <w:tmpl w:val="19D669E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66B75A3"/>
    <w:multiLevelType w:val="multilevel"/>
    <w:tmpl w:val="68EE0054"/>
    <w:lvl w:ilvl="0">
      <w:start w:val="1"/>
      <w:numFmt w:val="bullet"/>
      <w:lvlText w:val=""/>
      <w:lvlJc w:val="left"/>
      <w:pPr>
        <w:tabs>
          <w:tab w:val="num" w:pos="360"/>
        </w:tabs>
        <w:ind w:left="360" w:hanging="360"/>
      </w:pPr>
      <w:rPr>
        <w:rFonts w:ascii="Symbol" w:hAnsi="Symbol" w:hint="default"/>
      </w:rPr>
    </w:lvl>
    <w:lvl w:ilvl="1">
      <w:numFmt w:val="bullet"/>
      <w:lvlText w:val="㏎ȍ㏎ȍ)㡽ȍ㡽ȍ嗴铬翸/翸"/>
      <w:lvlJc w:val="left"/>
    </w:lvl>
    <w:lvl w:ilvl="2">
      <w:numFmt w:val="bullet"/>
      <w:lvlText w:val="㏎ȍ㏎ȍ)㡽ȍ㡽ȍ嗴铬翸/翸"/>
      <w:lvlJc w:val="left"/>
    </w:lvl>
    <w:lvl w:ilvl="3">
      <w:numFmt w:val="bullet"/>
      <w:lvlText w:val="㏎ȍ㏎ȍ)㡽ȍ㡽ȍ嗴铬翸/翸"/>
      <w:lvlJc w:val="left"/>
    </w:lvl>
    <w:lvl w:ilvl="4">
      <w:numFmt w:val="bullet"/>
      <w:lvlText w:val="㏎ȍ㏎ȍ)㡽ȍ㡽ȍ嗴铬翸/翸"/>
      <w:lvlJc w:val="left"/>
    </w:lvl>
    <w:lvl w:ilvl="5">
      <w:numFmt w:val="bullet"/>
      <w:lvlText w:val="㏎ȍ㏎ȍ)㡽ȍ㡽ȍ嗴铬翸/翸"/>
      <w:lvlJc w:val="left"/>
    </w:lvl>
    <w:lvl w:ilvl="6">
      <w:numFmt w:val="bullet"/>
      <w:lvlText w:val="㏎ȍ㏎ȍ)㡽ȍ㡽ȍ嗴铬翸/翸"/>
      <w:lvlJc w:val="left"/>
    </w:lvl>
    <w:lvl w:ilvl="7">
      <w:numFmt w:val="bullet"/>
      <w:lvlText w:val="㏎ȍ㏎ȍ)㡽ȍ㡽ȍ嗴铬翸/翸"/>
      <w:lvlJc w:val="left"/>
    </w:lvl>
    <w:lvl w:ilvl="8">
      <w:numFmt w:val="bullet"/>
      <w:lvlText w:val="㏎ȍ㏎ȍ)㡽ȍ㡽ȍ嗴铬翸/翸"/>
      <w:lvlJc w:val="left"/>
    </w:lvl>
  </w:abstractNum>
  <w:abstractNum w:abstractNumId="2" w15:restartNumberingAfterBreak="0">
    <w:nsid w:val="0B8D54FD"/>
    <w:multiLevelType w:val="multilevel"/>
    <w:tmpl w:val="54D4B914"/>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BA54A11"/>
    <w:multiLevelType w:val="multilevel"/>
    <w:tmpl w:val="66EE3FF8"/>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4" w15:restartNumberingAfterBreak="0">
    <w:nsid w:val="1D807079"/>
    <w:multiLevelType w:val="multilevel"/>
    <w:tmpl w:val="428688E2"/>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5" w15:restartNumberingAfterBreak="0">
    <w:nsid w:val="1E24002F"/>
    <w:multiLevelType w:val="multilevel"/>
    <w:tmpl w:val="90DAA8A6"/>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312305C"/>
    <w:multiLevelType w:val="multilevel"/>
    <w:tmpl w:val="FE5A8BA0"/>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7" w15:restartNumberingAfterBreak="0">
    <w:nsid w:val="2D2943E4"/>
    <w:multiLevelType w:val="multilevel"/>
    <w:tmpl w:val="94482C82"/>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4072F20"/>
    <w:multiLevelType w:val="multilevel"/>
    <w:tmpl w:val="3F8E784A"/>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4252191"/>
    <w:multiLevelType w:val="multilevel"/>
    <w:tmpl w:val="D27A3D1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5563C85"/>
    <w:multiLevelType w:val="multilevel"/>
    <w:tmpl w:val="E116C0D8"/>
    <w:lvl w:ilvl="0">
      <w:start w:val="1"/>
      <w:numFmt w:val="bullet"/>
      <w:pStyle w:val="TM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61028CB"/>
    <w:multiLevelType w:val="multilevel"/>
    <w:tmpl w:val="55A2782A"/>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8ED7F3C"/>
    <w:multiLevelType w:val="multilevel"/>
    <w:tmpl w:val="FCA03B52"/>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4B2509CE"/>
    <w:multiLevelType w:val="multilevel"/>
    <w:tmpl w:val="B204E990"/>
    <w:lvl w:ilvl="0">
      <w:start w:val="1"/>
      <w:numFmt w:val="decimal"/>
      <w:lvlText w:val="%1."/>
      <w:lvlJc w:val="left"/>
      <w:pPr>
        <w:tabs>
          <w:tab w:val="num" w:pos="994"/>
        </w:tabs>
        <w:ind w:left="994" w:hanging="432"/>
      </w:pPr>
      <w:rPr>
        <w:rFont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B763DA7"/>
    <w:multiLevelType w:val="multilevel"/>
    <w:tmpl w:val="F0D4810C"/>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C1176A2"/>
    <w:multiLevelType w:val="multilevel"/>
    <w:tmpl w:val="11AEC1B6"/>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16" w15:restartNumberingAfterBreak="0">
    <w:nsid w:val="54701F54"/>
    <w:multiLevelType w:val="multilevel"/>
    <w:tmpl w:val="0C4C33A8"/>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7" w15:restartNumberingAfterBreak="0">
    <w:nsid w:val="57005135"/>
    <w:multiLevelType w:val="multilevel"/>
    <w:tmpl w:val="2C46EE86"/>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8" w15:restartNumberingAfterBreak="0">
    <w:nsid w:val="5D6B1B0E"/>
    <w:multiLevelType w:val="multilevel"/>
    <w:tmpl w:val="21BA2520"/>
    <w:lvl w:ilvl="0">
      <w:start w:val="1"/>
      <w:numFmt w:val="bullet"/>
      <w:lvlText w:val=""/>
      <w:lvlJc w:val="left"/>
      <w:pPr>
        <w:tabs>
          <w:tab w:val="num" w:pos="994"/>
        </w:tabs>
        <w:ind w:left="994" w:hanging="432"/>
      </w:pPr>
      <w:rPr>
        <w:rFonts w:ascii="Wingdings" w:hAnsi="Wingding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numFmt w:val="bullet"/>
      <w:lvlText w:val="•"/>
      <w:lvlJc w:val="left"/>
      <w:pPr>
        <w:ind w:left="2880" w:hanging="360"/>
      </w:pPr>
      <w:rPr>
        <w:rFonts w:ascii="Calibri" w:eastAsia="Times New Roman" w:hAnsi="Calibri" w:cs="Aria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3307721"/>
    <w:multiLevelType w:val="hybridMultilevel"/>
    <w:tmpl w:val="2458CAD6"/>
    <w:lvl w:ilvl="0" w:tplc="200E44A6">
      <w:start w:val="1"/>
      <w:numFmt w:val="decimal"/>
      <w:lvlText w:val="%1."/>
      <w:lvlJc w:val="left"/>
      <w:pPr>
        <w:ind w:left="720" w:hanging="360"/>
      </w:pPr>
      <w:rPr>
        <w:rFonts w:ascii="Arial" w:eastAsia="Times" w:hAnsi="Arial" w:cs="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BC94F55"/>
    <w:multiLevelType w:val="multilevel"/>
    <w:tmpl w:val="5044D690"/>
    <w:lvl w:ilvl="0">
      <w:start w:val="1"/>
      <w:numFmt w:val="bullet"/>
      <w:lvlText w:val="o"/>
      <w:lvlJc w:val="left"/>
      <w:pPr>
        <w:ind w:left="1287" w:hanging="360"/>
      </w:pPr>
      <w:rPr>
        <w:rFonts w:ascii="Courier New" w:hAnsi="Courier New" w:cs="Courier New"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1" w15:restartNumberingAfterBreak="0">
    <w:nsid w:val="78FB7CD5"/>
    <w:multiLevelType w:val="multilevel"/>
    <w:tmpl w:val="B6961CEE"/>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陆翸铫翸䌀脒*㡽ȍ*䋘脒*"/>
      <w:lvlJc w:val="left"/>
    </w:lvl>
    <w:lvl w:ilvl="2">
      <w:numFmt w:val="bullet"/>
      <w:lvlText w:val="陆翸铫翸䌀脒*㡽ȍ*䋘脒*"/>
      <w:lvlJc w:val="left"/>
    </w:lvl>
    <w:lvl w:ilvl="3">
      <w:numFmt w:val="bullet"/>
      <w:lvlText w:val="陆翸铫翸䌀脒*㡽ȍ*䋘脒*"/>
      <w:lvlJc w:val="left"/>
    </w:lvl>
    <w:lvl w:ilvl="4">
      <w:numFmt w:val="bullet"/>
      <w:lvlText w:val="陆翸铫翸䌀脒*㡽ȍ*䋘脒*"/>
      <w:lvlJc w:val="left"/>
    </w:lvl>
    <w:lvl w:ilvl="5">
      <w:numFmt w:val="bullet"/>
      <w:lvlText w:val="陆翸铫翸䌀脒*㡽ȍ*䋘脒*"/>
      <w:lvlJc w:val="left"/>
    </w:lvl>
    <w:lvl w:ilvl="6">
      <w:numFmt w:val="bullet"/>
      <w:lvlText w:val="陆翸铫翸䌀脒*㡽ȍ*䋘脒*"/>
      <w:lvlJc w:val="left"/>
    </w:lvl>
    <w:lvl w:ilvl="7">
      <w:numFmt w:val="bullet"/>
      <w:lvlText w:val="陆翸铫翸䌀脒*㡽ȍ*䋘脒*"/>
      <w:lvlJc w:val="left"/>
    </w:lvl>
    <w:lvl w:ilvl="8">
      <w:numFmt w:val="bullet"/>
      <w:lvlText w:val="陆翸铫翸䌀脒*㡽ȍ*䋘脒*"/>
      <w:lvlJc w:val="left"/>
    </w:lvl>
  </w:abstractNum>
  <w:abstractNum w:abstractNumId="22" w15:restartNumberingAfterBreak="0">
    <w:nsid w:val="7F355A0F"/>
    <w:multiLevelType w:val="multilevel"/>
    <w:tmpl w:val="8C7CFD34"/>
    <w:lvl w:ilvl="0">
      <w:start w:val="1"/>
      <w:numFmt w:val="bullet"/>
      <w:lvlText w:val=""/>
      <w:lvlJc w:val="left"/>
      <w:pPr>
        <w:ind w:left="1281" w:hanging="360"/>
      </w:pPr>
      <w:rPr>
        <w:rFonts w:ascii="Symbol" w:hAnsi="Symbol" w:hint="default"/>
      </w:rPr>
    </w:lvl>
    <w:lvl w:ilvl="1">
      <w:start w:val="1"/>
      <w:numFmt w:val="bullet"/>
      <w:lvlText w:val="o"/>
      <w:lvlJc w:val="left"/>
      <w:pPr>
        <w:ind w:left="2001" w:hanging="360"/>
      </w:pPr>
      <w:rPr>
        <w:rFonts w:ascii="Courier New" w:hAnsi="Courier New" w:cs="Courier New" w:hint="default"/>
      </w:rPr>
    </w:lvl>
    <w:lvl w:ilvl="2">
      <w:start w:val="1"/>
      <w:numFmt w:val="bullet"/>
      <w:lvlText w:val=""/>
      <w:lvlJc w:val="left"/>
      <w:pPr>
        <w:ind w:left="2721" w:hanging="360"/>
      </w:pPr>
      <w:rPr>
        <w:rFonts w:ascii="Wingdings" w:hAnsi="Wingdings" w:hint="default"/>
      </w:rPr>
    </w:lvl>
    <w:lvl w:ilvl="3">
      <w:start w:val="1"/>
      <w:numFmt w:val="bullet"/>
      <w:lvlText w:val=""/>
      <w:lvlJc w:val="left"/>
      <w:pPr>
        <w:ind w:left="3441" w:hanging="360"/>
      </w:pPr>
      <w:rPr>
        <w:rFonts w:ascii="Symbol" w:hAnsi="Symbol" w:hint="default"/>
      </w:rPr>
    </w:lvl>
    <w:lvl w:ilvl="4">
      <w:start w:val="1"/>
      <w:numFmt w:val="bullet"/>
      <w:lvlText w:val="o"/>
      <w:lvlJc w:val="left"/>
      <w:pPr>
        <w:ind w:left="4161" w:hanging="360"/>
      </w:pPr>
      <w:rPr>
        <w:rFonts w:ascii="Courier New" w:hAnsi="Courier New" w:cs="Courier New" w:hint="default"/>
      </w:rPr>
    </w:lvl>
    <w:lvl w:ilvl="5">
      <w:start w:val="1"/>
      <w:numFmt w:val="bullet"/>
      <w:lvlText w:val=""/>
      <w:lvlJc w:val="left"/>
      <w:pPr>
        <w:ind w:left="4881" w:hanging="360"/>
      </w:pPr>
      <w:rPr>
        <w:rFonts w:ascii="Wingdings" w:hAnsi="Wingdings" w:hint="default"/>
      </w:rPr>
    </w:lvl>
    <w:lvl w:ilvl="6">
      <w:start w:val="1"/>
      <w:numFmt w:val="bullet"/>
      <w:lvlText w:val=""/>
      <w:lvlJc w:val="left"/>
      <w:pPr>
        <w:ind w:left="5601" w:hanging="360"/>
      </w:pPr>
      <w:rPr>
        <w:rFonts w:ascii="Symbol" w:hAnsi="Symbol" w:hint="default"/>
      </w:rPr>
    </w:lvl>
    <w:lvl w:ilvl="7">
      <w:start w:val="1"/>
      <w:numFmt w:val="bullet"/>
      <w:lvlText w:val="o"/>
      <w:lvlJc w:val="left"/>
      <w:pPr>
        <w:ind w:left="6321" w:hanging="360"/>
      </w:pPr>
      <w:rPr>
        <w:rFonts w:ascii="Courier New" w:hAnsi="Courier New" w:cs="Courier New" w:hint="default"/>
      </w:rPr>
    </w:lvl>
    <w:lvl w:ilvl="8">
      <w:start w:val="1"/>
      <w:numFmt w:val="bullet"/>
      <w:lvlText w:val=""/>
      <w:lvlJc w:val="left"/>
      <w:pPr>
        <w:ind w:left="7041" w:hanging="360"/>
      </w:pPr>
      <w:rPr>
        <w:rFonts w:ascii="Wingdings" w:hAnsi="Wingdings" w:hint="default"/>
      </w:rPr>
    </w:lvl>
  </w:abstractNum>
  <w:num w:numId="1">
    <w:abstractNumId w:val="21"/>
  </w:num>
  <w:num w:numId="2">
    <w:abstractNumId w:val="1"/>
  </w:num>
  <w:num w:numId="3">
    <w:abstractNumId w:val="14"/>
  </w:num>
  <w:num w:numId="4">
    <w:abstractNumId w:val="15"/>
  </w:num>
  <w:num w:numId="5">
    <w:abstractNumId w:val="10"/>
  </w:num>
  <w:num w:numId="6">
    <w:abstractNumId w:val="16"/>
  </w:num>
  <w:num w:numId="7">
    <w:abstractNumId w:val="18"/>
  </w:num>
  <w:num w:numId="8">
    <w:abstractNumId w:val="6"/>
  </w:num>
  <w:num w:numId="9">
    <w:abstractNumId w:val="4"/>
  </w:num>
  <w:num w:numId="10">
    <w:abstractNumId w:val="17"/>
  </w:num>
  <w:num w:numId="11">
    <w:abstractNumId w:val="7"/>
  </w:num>
  <w:num w:numId="12">
    <w:abstractNumId w:val="12"/>
  </w:num>
  <w:num w:numId="13">
    <w:abstractNumId w:val="8"/>
  </w:num>
  <w:num w:numId="14">
    <w:abstractNumId w:val="13"/>
  </w:num>
  <w:num w:numId="15">
    <w:abstractNumId w:val="3"/>
  </w:num>
  <w:num w:numId="16">
    <w:abstractNumId w:val="22"/>
  </w:num>
  <w:num w:numId="17">
    <w:abstractNumId w:val="0"/>
  </w:num>
  <w:num w:numId="18">
    <w:abstractNumId w:val="5"/>
  </w:num>
  <w:num w:numId="19">
    <w:abstractNumId w:val="20"/>
  </w:num>
  <w:num w:numId="20">
    <w:abstractNumId w:val="11"/>
  </w:num>
  <w:num w:numId="21">
    <w:abstractNumId w:val="9"/>
  </w:num>
  <w:num w:numId="22">
    <w:abstractNumId w:val="2"/>
  </w:num>
  <w:num w:numId="23">
    <w:abstractNumId w:val="11"/>
  </w:num>
  <w:num w:numId="24">
    <w:abstractNumId w:val="19"/>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hioro SARR">
    <w15:presenceInfo w15:providerId="AD" w15:userId="S-1-5-21-3406572209-2354835200-999462638-17779"/>
  </w15:person>
</w15:people>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oudjati OUSSOUFA">
    <w15:presenceInfo w15:providerId="AD" w15:userId="S-1-5-21-3406572209-2354835200-999462638-83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A50"/>
    <w:rsid w:val="00001C8D"/>
    <w:rsid w:val="000C0331"/>
    <w:rsid w:val="000C3DA1"/>
    <w:rsid w:val="001B0450"/>
    <w:rsid w:val="001F3394"/>
    <w:rsid w:val="00216519"/>
    <w:rsid w:val="00236F18"/>
    <w:rsid w:val="00302C26"/>
    <w:rsid w:val="003C00B3"/>
    <w:rsid w:val="003F1706"/>
    <w:rsid w:val="003F7A50"/>
    <w:rsid w:val="004203EB"/>
    <w:rsid w:val="004E28BD"/>
    <w:rsid w:val="0064092D"/>
    <w:rsid w:val="00687D79"/>
    <w:rsid w:val="00702E13"/>
    <w:rsid w:val="008156E2"/>
    <w:rsid w:val="00821904"/>
    <w:rsid w:val="00A01C0F"/>
    <w:rsid w:val="00A16628"/>
    <w:rsid w:val="00A9385E"/>
    <w:rsid w:val="00AF34D8"/>
    <w:rsid w:val="00B3700E"/>
    <w:rsid w:val="00B834B1"/>
    <w:rsid w:val="00BC0254"/>
    <w:rsid w:val="00BF4422"/>
    <w:rsid w:val="00C571AA"/>
    <w:rsid w:val="00CE4848"/>
    <w:rsid w:val="00D40863"/>
    <w:rsid w:val="00E252C7"/>
    <w:rsid w:val="00E76446"/>
    <w:rsid w:val="00F03A1A"/>
    <w:rsid w:val="00F97638"/>
    <w:rsid w:val="00FB7894"/>
    <w:rsid w:val="00FE6037"/>
    <w:rsid w:val="00FF53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A5796"/>
  <w15:docId w15:val="{B0A9CA97-2A0F-4404-876C-A9A3F31A8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link w:val="Titre1Car"/>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link w:val="Titre3Car"/>
    <w:qFormat/>
    <w:pPr>
      <w:keepNext/>
      <w:spacing w:before="240" w:after="60"/>
      <w:outlineLvl w:val="2"/>
    </w:pPr>
    <w:rPr>
      <w:rFonts w:ascii="Helvetica" w:hAnsi="Helvetica"/>
      <w:sz w:val="24"/>
    </w:rPr>
  </w:style>
  <w:style w:type="paragraph" w:styleId="Titre4">
    <w:name w:val="heading 4"/>
    <w:basedOn w:val="Normal"/>
    <w:next w:val="Normal"/>
    <w:link w:val="Titre4Car"/>
    <w:qFormat/>
    <w:pPr>
      <w:keepNext/>
      <w:widowControl w:val="0"/>
      <w:jc w:val="both"/>
      <w:outlineLvl w:val="3"/>
    </w:pPr>
    <w:rPr>
      <w:rFonts w:cs="Arial"/>
      <w:b/>
      <w:bCs/>
      <w:i/>
      <w:iCs/>
      <w:color w:val="0000FF"/>
    </w:rPr>
  </w:style>
  <w:style w:type="paragraph" w:styleId="Titre5">
    <w:name w:val="heading 5"/>
    <w:basedOn w:val="Normal"/>
    <w:next w:val="Normal"/>
    <w:link w:val="Titre5Car"/>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link w:val="Titre7Car"/>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line="240" w:lineRule="auto"/>
    </w:pPr>
  </w:style>
  <w:style w:type="character" w:styleId="Emphaseple">
    <w:name w:val="Subtle Emphasis"/>
    <w:basedOn w:val="Policepardfaut"/>
    <w:uiPriority w:val="19"/>
    <w:qFormat/>
    <w:rPr>
      <w:i/>
      <w:iCs/>
      <w:color w:val="404040" w:themeColor="text1" w:themeTint="BF"/>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Tabledesillustrations">
    <w:name w:val="table of figures"/>
    <w:basedOn w:val="Normal"/>
    <w:next w:val="Normal"/>
    <w:uiPriority w:val="99"/>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link w:val="Titre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uiPriority w:val="39"/>
    <w:semiHidden/>
    <w:qFormat/>
    <w:pPr>
      <w:numPr>
        <w:numId w:val="5"/>
      </w:numPr>
    </w:p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uiPriority w:val="39"/>
    <w:unhideWhenUsed/>
    <w:qFormat/>
    <w:pPr>
      <w:spacing w:after="100"/>
    </w:pPr>
  </w:style>
  <w:style w:type="paragraph" w:styleId="TM2">
    <w:name w:val="toc 2"/>
    <w:basedOn w:val="Normal"/>
    <w:next w:val="Normal"/>
    <w:uiPriority w:val="39"/>
    <w:unhideWhenUsed/>
    <w:qFormat/>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Pr>
      <w:rFonts w:eastAsia="Times New Roman" w:cs="Times"/>
    </w:rPr>
  </w:style>
  <w:style w:type="character" w:styleId="Appelnotedebasdep">
    <w:name w:val="footnote reference"/>
    <w:semiHidden/>
    <w:unhideWhenUsed/>
    <w:rPr>
      <w:rFonts w:ascii="Times New Roman" w:hAnsi="Times New Roman" w:cs="Times New Roman" w:hint="default"/>
      <w:vertAlign w:val="superscript"/>
    </w:rPr>
  </w:style>
  <w:style w:type="paragraph" w:styleId="Paragraphedeliste">
    <w:name w:val="List Paragraph"/>
    <w:basedOn w:val="Normal"/>
    <w:link w:val="ParagraphedelisteCar"/>
    <w:uiPriority w:val="34"/>
    <w:qFormat/>
    <w:pPr>
      <w:ind w:left="720"/>
      <w:contextualSpacing/>
    </w:p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Pr>
      <w:rFonts w:ascii="Arial" w:hAnsi="Arial"/>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Arial" w:hAnsi="Arial"/>
    </w:rPr>
  </w:style>
  <w:style w:type="character" w:customStyle="1" w:styleId="Titre2Car">
    <w:name w:val="Titre 2 Car"/>
    <w:basedOn w:val="Policepardfaut"/>
    <w:link w:val="Titre2"/>
    <w:rPr>
      <w:rFonts w:ascii="Arial" w:hAnsi="Arial" w:cs="Arial"/>
      <w:b/>
      <w:bCs/>
      <w:sz w:val="18"/>
    </w:rPr>
  </w:style>
  <w:style w:type="character" w:styleId="Titredulivre">
    <w:name w:val="Book Title"/>
    <w:basedOn w:val="Policepardfaut"/>
    <w:uiPriority w:val="33"/>
    <w:qFormat/>
    <w:rPr>
      <w:b/>
      <w:bCs/>
      <w:smallCaps/>
      <w:spacing w:val="5"/>
    </w:rPr>
  </w:style>
  <w:style w:type="character" w:customStyle="1" w:styleId="Caractresdenotedebasdepage">
    <w:name w:val="Caractères de note de bas de page"/>
    <w:basedOn w:val="Policepardfaut"/>
    <w:rPr>
      <w:rFonts w:ascii="Times New Roman" w:hAnsi="Times New Roman" w:cs="Times New Roman" w:hint="default"/>
      <w:vertAlign w:val="superscript"/>
    </w:rPr>
  </w:style>
  <w:style w:type="paragraph" w:styleId="Rvision">
    <w:name w:val="Revision"/>
    <w:hidden/>
    <w:uiPriority w:val="99"/>
    <w:semiHidden/>
    <w:rPr>
      <w:rFonts w:ascii="Arial" w:hAnsi="Arial"/>
    </w:rPr>
  </w:style>
  <w:style w:type="paragraph" w:customStyle="1" w:styleId="H23">
    <w:name w:val="_ H_2/3"/>
    <w:basedOn w:val="Default"/>
    <w:next w:val="Default"/>
    <w:uiPriority w:val="99"/>
    <w:rPr>
      <w:rFonts w:ascii="Gill Sans MT" w:hAnsi="Gill Sans MT" w:cs="Times New Roman"/>
      <w:color w:val="auto"/>
    </w:rPr>
  </w:style>
  <w:style w:type="paragraph" w:customStyle="1" w:styleId="Heading3contract">
    <w:name w:val="Heading 3 contract"/>
    <w:basedOn w:val="Normal"/>
    <w:link w:val="Heading3contractChar"/>
    <w:qFormat/>
    <w:pPr>
      <w:keepNext/>
      <w:spacing w:before="120" w:line="240" w:lineRule="auto"/>
      <w:jc w:val="both"/>
    </w:pPr>
    <w:rPr>
      <w:rFonts w:asciiTheme="minorHAnsi" w:eastAsia="Times New Roman" w:hAnsiTheme="minorHAnsi"/>
      <w:b/>
      <w:sz w:val="24"/>
      <w:szCs w:val="24"/>
    </w:rPr>
  </w:style>
  <w:style w:type="character" w:customStyle="1" w:styleId="Heading3contractChar">
    <w:name w:val="Heading 3 contract Char"/>
    <w:link w:val="Heading3contract"/>
    <w:rPr>
      <w:rFonts w:asciiTheme="minorHAnsi" w:eastAsia="Times New Roman" w:hAnsiTheme="minorHAnsi"/>
      <w:b/>
      <w:sz w:val="24"/>
      <w:szCs w:val="24"/>
    </w:rPr>
  </w:style>
  <w:style w:type="character" w:customStyle="1" w:styleId="ParagraphedelisteCar">
    <w:name w:val="Paragraphe de liste Car"/>
    <w:link w:val="Paragraphedeliste"/>
    <w:uiPriority w:val="34"/>
    <w:rPr>
      <w:rFonts w:ascii="Arial" w:hAnsi="Arial"/>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En-tteCar">
    <w:name w:val="En-tête Car"/>
    <w:basedOn w:val="Policepardfaut"/>
    <w:link w:val="En-tte"/>
    <w:semiHidden/>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cologie.gouv.fr/sites/default/files/Guide_politique_achat_public_zero_deforestation.pdf" TargetMode="External"/><Relationship Id="rId26" Type="http://schemas.openxmlformats.org/officeDocument/2006/relationships/hyperlink" Target="https://home.treasury.gov/policy-issues/financial-sanctions/sanctions-programs-and-country-information" TargetMode="External"/><Relationship Id="rId21" Type="http://schemas.openxmlformats.org/officeDocument/2006/relationships/hyperlink" Target="mailto:informatique.libertes@expertisefrance.fr" TargetMode="External"/><Relationship Id="rId34" Type="http://schemas.openxmlformats.org/officeDocument/2006/relationships/theme" Target="theme/theme1.xml"/><Relationship Id="rId42" Type="http://schemas.onlyoffice.com/commentsExtendedDocument" Target="commentsExtendedDocument.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Philippe.humeau@expertisefrance.fr" TargetMode="External"/><Relationship Id="rId25" Type="http://schemas.openxmlformats.org/officeDocument/2006/relationships/hyperlink" Target="https://gels-avoirs.dgtresor.gouv.fr/List" TargetMode="External"/><Relationship Id="rId33" Type="http://schemas.microsoft.com/office/2011/relationships/people" Target="people.xml"/><Relationship Id="rId46" Type="http://schemas.onlyoffice.com/commentsDocument" Target="commentsDocument.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http://www.expertisefrance.fr"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sanctionsmap.eu" TargetMode="External"/><Relationship Id="rId32" Type="http://schemas.openxmlformats.org/officeDocument/2006/relationships/fontTable" Target="fontTable.xml"/><Relationship Id="rId45" Type="http://schemas.microsoft.com/office/2016/09/relationships/commentsIds" Target="commentsIds.xm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hyperlink" Target="https://www.un.org/securitycouncil/content/un-sc-consolidated-list" TargetMode="External"/><Relationship Id="rId28" Type="http://schemas.openxmlformats.org/officeDocument/2006/relationships/header" Target="header3.xml"/><Relationship Id="rId10" Type="http://schemas.openxmlformats.org/officeDocument/2006/relationships/header" Target="header1.xml"/><Relationship Id="rId19" Type="http://schemas.openxmlformats.org/officeDocument/2006/relationships/hyperlink" Target="https://www.expertisefrance.fr/documents/20182/426622/Expertise+France+&#8211;+Code+de+conduite/2408659b-a84e-45ac-a142-47d5dc21faff" TargetMode="External"/><Relationship Id="rId31" Type="http://schemas.openxmlformats.org/officeDocument/2006/relationships/footer" Target="footer4.xml"/><Relationship Id="rId44" Type="http://schemas.onlyoffice.com/commentsIdsDocument" Target="commentsIdsDocument.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comments" Target="comments.xml"/><Relationship Id="rId22" Type="http://schemas.openxmlformats.org/officeDocument/2006/relationships/hyperlink" Target="https://www.sanctionsmap.eu" TargetMode="External"/><Relationship Id="rId27" Type="http://schemas.openxmlformats.org/officeDocument/2006/relationships/hyperlink" Target="https://www.worldbank.org/en/projects-operations/procurement/debarred-firms" TargetMode="External"/><Relationship Id="rId30" Type="http://schemas.openxmlformats.org/officeDocument/2006/relationships/footer" Target="footer3.xml"/><Relationship Id="rId43" Type="http://schemas.onlyoffice.com/peopleDocument" Target="peopleDocument.xml"/><Relationship Id="rId8" Type="http://schemas.openxmlformats.org/officeDocument/2006/relationships/hyperlink" Target="http://www.marche-public.fr/ccp/ccp-plan-legislative.htm"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C13C57-BAE3-4280-8ACD-75B13A4DC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22</Pages>
  <Words>7071</Words>
  <Characters>38892</Characters>
  <Application>Microsoft Office Word</Application>
  <DocSecurity>0</DocSecurity>
  <Lines>324</Lines>
  <Paragraphs>91</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Thioro SARR</cp:lastModifiedBy>
  <cp:revision>6</cp:revision>
  <dcterms:created xsi:type="dcterms:W3CDTF">2025-08-07T17:07:00Z</dcterms:created>
  <dcterms:modified xsi:type="dcterms:W3CDTF">2025-08-08T12:25:00Z</dcterms:modified>
</cp:coreProperties>
</file>